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64B3E" w14:textId="77777777" w:rsidR="00275030" w:rsidRPr="002743FE" w:rsidRDefault="00275030" w:rsidP="00275030">
      <w:pPr>
        <w:spacing w:after="0" w:line="480" w:lineRule="auto"/>
        <w:jc w:val="center"/>
        <w:rPr>
          <w:rFonts w:ascii="Times New Roman" w:hAnsi="Times New Roman" w:cs="Times New Roman"/>
          <w:b/>
          <w:sz w:val="24"/>
          <w:szCs w:val="24"/>
        </w:rPr>
      </w:pPr>
      <w:r w:rsidRPr="002743FE">
        <w:rPr>
          <w:rFonts w:ascii="Times New Roman" w:hAnsi="Times New Roman" w:cs="Times New Roman"/>
          <w:b/>
          <w:sz w:val="24"/>
          <w:szCs w:val="24"/>
        </w:rPr>
        <w:t>Experiment 1</w:t>
      </w:r>
    </w:p>
    <w:p w14:paraId="1D9F489F" w14:textId="77777777" w:rsidR="00FC3998" w:rsidRDefault="00FC3998"/>
    <w:p w14:paraId="02B1B7DC" w14:textId="77777777" w:rsidR="00275030" w:rsidRPr="002743FE" w:rsidRDefault="00275030" w:rsidP="00275030">
      <w:pPr>
        <w:spacing w:after="0" w:line="480" w:lineRule="auto"/>
        <w:jc w:val="center"/>
        <w:rPr>
          <w:rFonts w:ascii="Times New Roman" w:hAnsi="Times New Roman" w:cs="Times New Roman"/>
          <w:b/>
          <w:sz w:val="24"/>
          <w:szCs w:val="24"/>
        </w:rPr>
      </w:pPr>
      <w:r w:rsidRPr="002743FE">
        <w:rPr>
          <w:rFonts w:ascii="Times New Roman" w:hAnsi="Times New Roman" w:cs="Times New Roman"/>
          <w:b/>
          <w:sz w:val="24"/>
          <w:szCs w:val="24"/>
        </w:rPr>
        <w:t>Results</w:t>
      </w:r>
    </w:p>
    <w:p w14:paraId="32309500" w14:textId="4AAD75D7" w:rsidR="00275030" w:rsidRDefault="00275030" w:rsidP="008E539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Solution rates </w:t>
      </w:r>
      <w:r w:rsidRPr="00275030">
        <w:rPr>
          <w:rFonts w:ascii="Times New Roman" w:hAnsi="Times New Roman" w:cs="Times New Roman"/>
          <w:sz w:val="24"/>
          <w:szCs w:val="24"/>
        </w:rPr>
        <w:t>were analy</w:t>
      </w:r>
      <w:r>
        <w:rPr>
          <w:rFonts w:ascii="Times New Roman" w:hAnsi="Times New Roman" w:cs="Times New Roman"/>
          <w:sz w:val="24"/>
          <w:szCs w:val="24"/>
        </w:rPr>
        <w:t>s</w:t>
      </w:r>
      <w:r w:rsidRPr="00275030">
        <w:rPr>
          <w:rFonts w:ascii="Times New Roman" w:hAnsi="Times New Roman" w:cs="Times New Roman"/>
          <w:sz w:val="24"/>
          <w:szCs w:val="24"/>
        </w:rPr>
        <w:t xml:space="preserve">ed </w:t>
      </w:r>
      <w:r w:rsidR="002D0658">
        <w:rPr>
          <w:rFonts w:ascii="Times New Roman" w:hAnsi="Times New Roman" w:cs="Times New Roman"/>
          <w:sz w:val="24"/>
          <w:szCs w:val="24"/>
        </w:rPr>
        <w:t xml:space="preserve">by means of generalised </w:t>
      </w:r>
      <w:r w:rsidRPr="00275030">
        <w:rPr>
          <w:rFonts w:ascii="Times New Roman" w:hAnsi="Times New Roman" w:cs="Times New Roman"/>
          <w:sz w:val="24"/>
          <w:szCs w:val="24"/>
        </w:rPr>
        <w:t>linear mixed effects</w:t>
      </w:r>
      <w:r>
        <w:rPr>
          <w:rFonts w:ascii="Times New Roman" w:hAnsi="Times New Roman" w:cs="Times New Roman"/>
          <w:sz w:val="24"/>
          <w:szCs w:val="24"/>
        </w:rPr>
        <w:t xml:space="preserve"> </w:t>
      </w:r>
      <w:r w:rsidR="005B44D4">
        <w:rPr>
          <w:rFonts w:ascii="Times New Roman" w:hAnsi="Times New Roman" w:cs="Times New Roman"/>
          <w:sz w:val="24"/>
          <w:szCs w:val="24"/>
        </w:rPr>
        <w:t>(</w:t>
      </w:r>
      <w:proofErr w:type="spellStart"/>
      <w:r w:rsidR="005B44D4">
        <w:rPr>
          <w:rFonts w:ascii="Times New Roman" w:hAnsi="Times New Roman" w:cs="Times New Roman"/>
          <w:sz w:val="24"/>
          <w:szCs w:val="24"/>
        </w:rPr>
        <w:t>glme</w:t>
      </w:r>
      <w:proofErr w:type="spellEnd"/>
      <w:r w:rsidR="005B44D4">
        <w:rPr>
          <w:rFonts w:ascii="Times New Roman" w:hAnsi="Times New Roman" w:cs="Times New Roman"/>
          <w:sz w:val="24"/>
          <w:szCs w:val="24"/>
        </w:rPr>
        <w:t xml:space="preserve">) </w:t>
      </w:r>
      <w:r w:rsidRPr="00275030">
        <w:rPr>
          <w:rFonts w:ascii="Times New Roman" w:hAnsi="Times New Roman" w:cs="Times New Roman"/>
          <w:sz w:val="24"/>
          <w:szCs w:val="24"/>
        </w:rPr>
        <w:t>models</w:t>
      </w:r>
      <w:r w:rsidR="002D0658">
        <w:rPr>
          <w:rFonts w:ascii="Times New Roman" w:hAnsi="Times New Roman" w:cs="Times New Roman"/>
          <w:sz w:val="24"/>
          <w:szCs w:val="24"/>
        </w:rPr>
        <w:t xml:space="preserve">, using the </w:t>
      </w:r>
      <w:r w:rsidR="002D0658" w:rsidRPr="00275030">
        <w:rPr>
          <w:rFonts w:ascii="Times New Roman" w:hAnsi="Times New Roman" w:cs="Times New Roman"/>
          <w:sz w:val="24"/>
          <w:szCs w:val="24"/>
        </w:rPr>
        <w:t>“</w:t>
      </w:r>
      <w:proofErr w:type="spellStart"/>
      <w:r w:rsidR="002D0658">
        <w:rPr>
          <w:rFonts w:ascii="Times New Roman" w:hAnsi="Times New Roman" w:cs="Times New Roman"/>
          <w:sz w:val="24"/>
          <w:szCs w:val="24"/>
        </w:rPr>
        <w:t>g</w:t>
      </w:r>
      <w:r w:rsidR="002D0658" w:rsidRPr="00275030">
        <w:rPr>
          <w:rFonts w:ascii="Times New Roman" w:hAnsi="Times New Roman" w:cs="Times New Roman"/>
          <w:sz w:val="24"/>
          <w:szCs w:val="24"/>
        </w:rPr>
        <w:t>lmer</w:t>
      </w:r>
      <w:proofErr w:type="spellEnd"/>
      <w:r w:rsidR="002D0658" w:rsidRPr="00275030">
        <w:rPr>
          <w:rFonts w:ascii="Times New Roman" w:hAnsi="Times New Roman" w:cs="Times New Roman"/>
          <w:sz w:val="24"/>
          <w:szCs w:val="24"/>
        </w:rPr>
        <w:t>” function from the lme4 package</w:t>
      </w:r>
      <w:r w:rsidR="002D0658">
        <w:rPr>
          <w:rFonts w:ascii="Times New Roman" w:hAnsi="Times New Roman" w:cs="Times New Roman"/>
          <w:sz w:val="24"/>
          <w:szCs w:val="24"/>
        </w:rPr>
        <w:t xml:space="preserve"> </w:t>
      </w:r>
      <w:r w:rsidR="002D0658" w:rsidRPr="00275030">
        <w:rPr>
          <w:rFonts w:ascii="Times New Roman" w:hAnsi="Times New Roman" w:cs="Times New Roman"/>
          <w:sz w:val="24"/>
          <w:szCs w:val="24"/>
        </w:rPr>
        <w:t>(</w:t>
      </w:r>
      <w:r w:rsidR="002D0658" w:rsidRPr="00827054">
        <w:rPr>
          <w:rFonts w:ascii="Times New Roman" w:hAnsi="Times New Roman" w:cs="Times New Roman"/>
          <w:sz w:val="24"/>
          <w:szCs w:val="24"/>
        </w:rPr>
        <w:t xml:space="preserve">Bates, </w:t>
      </w:r>
      <w:proofErr w:type="spellStart"/>
      <w:r w:rsidR="002D0658" w:rsidRPr="00827054">
        <w:rPr>
          <w:rFonts w:ascii="Times New Roman" w:hAnsi="Times New Roman" w:cs="Times New Roman"/>
          <w:sz w:val="24"/>
          <w:szCs w:val="24"/>
        </w:rPr>
        <w:t>Mächler</w:t>
      </w:r>
      <w:proofErr w:type="spellEnd"/>
      <w:r w:rsidR="002D0658" w:rsidRPr="00827054">
        <w:rPr>
          <w:rFonts w:ascii="Times New Roman" w:hAnsi="Times New Roman" w:cs="Times New Roman"/>
          <w:sz w:val="24"/>
          <w:szCs w:val="24"/>
        </w:rPr>
        <w:t xml:space="preserve">, </w:t>
      </w:r>
      <w:proofErr w:type="spellStart"/>
      <w:r w:rsidR="002D0658" w:rsidRPr="00827054">
        <w:rPr>
          <w:rFonts w:ascii="Times New Roman" w:hAnsi="Times New Roman" w:cs="Times New Roman"/>
          <w:sz w:val="24"/>
          <w:szCs w:val="24"/>
        </w:rPr>
        <w:t>Bolker</w:t>
      </w:r>
      <w:proofErr w:type="spellEnd"/>
      <w:r w:rsidR="002D0658" w:rsidRPr="00827054">
        <w:rPr>
          <w:rFonts w:ascii="Times New Roman" w:hAnsi="Times New Roman" w:cs="Times New Roman"/>
          <w:sz w:val="24"/>
          <w:szCs w:val="24"/>
        </w:rPr>
        <w:t xml:space="preserve">, &amp; Walker, </w:t>
      </w:r>
      <w:commentRangeStart w:id="0"/>
      <w:r w:rsidR="002D0658" w:rsidRPr="00827054">
        <w:rPr>
          <w:rFonts w:ascii="Times New Roman" w:hAnsi="Times New Roman" w:cs="Times New Roman"/>
          <w:sz w:val="24"/>
          <w:szCs w:val="24"/>
        </w:rPr>
        <w:t>2015</w:t>
      </w:r>
      <w:commentRangeEnd w:id="0"/>
      <w:r w:rsidR="00827054" w:rsidRPr="00827054">
        <w:rPr>
          <w:rStyle w:val="CommentReference"/>
        </w:rPr>
        <w:commentReference w:id="0"/>
      </w:r>
      <w:r w:rsidR="002D0658" w:rsidRPr="00275030">
        <w:rPr>
          <w:rFonts w:ascii="Times New Roman" w:hAnsi="Times New Roman" w:cs="Times New Roman"/>
          <w:sz w:val="24"/>
          <w:szCs w:val="24"/>
        </w:rPr>
        <w:t>)</w:t>
      </w:r>
      <w:r w:rsidR="002D0658">
        <w:rPr>
          <w:rFonts w:ascii="Times New Roman" w:hAnsi="Times New Roman" w:cs="Times New Roman"/>
          <w:sz w:val="24"/>
          <w:szCs w:val="24"/>
        </w:rPr>
        <w:t xml:space="preserve"> and the binomial family</w:t>
      </w:r>
      <w:r w:rsidR="00043162">
        <w:rPr>
          <w:rFonts w:ascii="Times New Roman" w:hAnsi="Times New Roman" w:cs="Times New Roman"/>
          <w:sz w:val="24"/>
          <w:szCs w:val="24"/>
        </w:rPr>
        <w:t>,</w:t>
      </w:r>
      <w:r w:rsidR="002D0658">
        <w:rPr>
          <w:rFonts w:ascii="Times New Roman" w:hAnsi="Times New Roman" w:cs="Times New Roman"/>
          <w:sz w:val="24"/>
          <w:szCs w:val="24"/>
        </w:rPr>
        <w:t xml:space="preserve"> </w:t>
      </w:r>
      <w:r w:rsidRPr="00275030">
        <w:rPr>
          <w:rFonts w:ascii="Times New Roman" w:hAnsi="Times New Roman" w:cs="Times New Roman"/>
          <w:sz w:val="24"/>
          <w:szCs w:val="24"/>
        </w:rPr>
        <w:t>within the R environment for statistical computing (R Core</w:t>
      </w:r>
      <w:r>
        <w:rPr>
          <w:rFonts w:ascii="Times New Roman" w:hAnsi="Times New Roman" w:cs="Times New Roman"/>
          <w:sz w:val="24"/>
          <w:szCs w:val="24"/>
        </w:rPr>
        <w:t xml:space="preserve"> </w:t>
      </w:r>
      <w:r w:rsidRPr="00275030">
        <w:rPr>
          <w:rFonts w:ascii="Times New Roman" w:hAnsi="Times New Roman" w:cs="Times New Roman"/>
          <w:sz w:val="24"/>
          <w:szCs w:val="24"/>
        </w:rPr>
        <w:t xml:space="preserve">Team, 2015). </w:t>
      </w:r>
      <w:r w:rsidR="004F52D2">
        <w:rPr>
          <w:rFonts w:ascii="Times New Roman" w:hAnsi="Times New Roman" w:cs="Times New Roman"/>
          <w:sz w:val="24"/>
          <w:szCs w:val="24"/>
        </w:rPr>
        <w:t>CRAT problem d</w:t>
      </w:r>
      <w:r>
        <w:rPr>
          <w:rFonts w:ascii="Times New Roman" w:hAnsi="Times New Roman" w:cs="Times New Roman"/>
          <w:sz w:val="24"/>
          <w:szCs w:val="24"/>
        </w:rPr>
        <w:t>ifficulty</w:t>
      </w:r>
      <w:r w:rsidRPr="00275030">
        <w:rPr>
          <w:rFonts w:ascii="Times New Roman" w:hAnsi="Times New Roman" w:cs="Times New Roman"/>
          <w:sz w:val="24"/>
          <w:szCs w:val="24"/>
        </w:rPr>
        <w:t xml:space="preserve"> and </w:t>
      </w:r>
      <w:r>
        <w:rPr>
          <w:rFonts w:ascii="Times New Roman" w:hAnsi="Times New Roman" w:cs="Times New Roman"/>
          <w:sz w:val="24"/>
          <w:szCs w:val="24"/>
        </w:rPr>
        <w:t>sound conditions</w:t>
      </w:r>
      <w:r w:rsidRPr="00275030">
        <w:rPr>
          <w:rFonts w:ascii="Times New Roman" w:hAnsi="Times New Roman" w:cs="Times New Roman"/>
          <w:sz w:val="24"/>
          <w:szCs w:val="24"/>
        </w:rPr>
        <w:t xml:space="preserve"> were coded as</w:t>
      </w:r>
      <w:r>
        <w:rPr>
          <w:rFonts w:ascii="Times New Roman" w:hAnsi="Times New Roman" w:cs="Times New Roman"/>
          <w:sz w:val="24"/>
          <w:szCs w:val="24"/>
        </w:rPr>
        <w:t xml:space="preserve"> </w:t>
      </w:r>
      <w:r w:rsidRPr="00275030">
        <w:rPr>
          <w:rFonts w:ascii="Times New Roman" w:hAnsi="Times New Roman" w:cs="Times New Roman"/>
          <w:sz w:val="24"/>
          <w:szCs w:val="24"/>
        </w:rPr>
        <w:t>fixed factors and specified using the function “</w:t>
      </w:r>
      <w:proofErr w:type="spellStart"/>
      <w:proofErr w:type="gramStart"/>
      <w:r w:rsidRPr="00275030">
        <w:rPr>
          <w:rFonts w:ascii="Times New Roman" w:hAnsi="Times New Roman" w:cs="Times New Roman"/>
          <w:sz w:val="24"/>
          <w:szCs w:val="24"/>
        </w:rPr>
        <w:t>contr.sdif</w:t>
      </w:r>
      <w:proofErr w:type="spellEnd"/>
      <w:proofErr w:type="gramEnd"/>
      <w:r w:rsidRPr="00275030">
        <w:rPr>
          <w:rFonts w:ascii="Times New Roman" w:hAnsi="Times New Roman" w:cs="Times New Roman"/>
          <w:sz w:val="24"/>
          <w:szCs w:val="24"/>
        </w:rPr>
        <w:t>” from the</w:t>
      </w:r>
      <w:r>
        <w:rPr>
          <w:rFonts w:ascii="Times New Roman" w:hAnsi="Times New Roman" w:cs="Times New Roman"/>
          <w:sz w:val="24"/>
          <w:szCs w:val="24"/>
        </w:rPr>
        <w:t xml:space="preserve"> </w:t>
      </w:r>
      <w:r w:rsidRPr="00275030">
        <w:rPr>
          <w:rFonts w:ascii="Times New Roman" w:hAnsi="Times New Roman" w:cs="Times New Roman"/>
          <w:sz w:val="24"/>
          <w:szCs w:val="24"/>
        </w:rPr>
        <w:t xml:space="preserve">MASS package (Venables &amp; Ripley, </w:t>
      </w:r>
      <w:commentRangeStart w:id="1"/>
      <w:r w:rsidRPr="00275030">
        <w:rPr>
          <w:rFonts w:ascii="Times New Roman" w:hAnsi="Times New Roman" w:cs="Times New Roman"/>
          <w:sz w:val="24"/>
          <w:szCs w:val="24"/>
        </w:rPr>
        <w:t>2002</w:t>
      </w:r>
      <w:commentRangeEnd w:id="1"/>
      <w:r w:rsidR="005D1AD6">
        <w:rPr>
          <w:rStyle w:val="CommentReference"/>
        </w:rPr>
        <w:commentReference w:id="1"/>
      </w:r>
      <w:r w:rsidRPr="00275030">
        <w:rPr>
          <w:rFonts w:ascii="Times New Roman" w:hAnsi="Times New Roman" w:cs="Times New Roman"/>
          <w:sz w:val="24"/>
          <w:szCs w:val="24"/>
        </w:rPr>
        <w:t>).</w:t>
      </w:r>
      <w:r w:rsidR="002D0658">
        <w:rPr>
          <w:rFonts w:ascii="Times New Roman" w:hAnsi="Times New Roman" w:cs="Times New Roman"/>
          <w:sz w:val="24"/>
          <w:szCs w:val="24"/>
        </w:rPr>
        <w:t xml:space="preserve"> </w:t>
      </w:r>
      <w:r w:rsidR="003E3167">
        <w:rPr>
          <w:rFonts w:ascii="Times New Roman" w:hAnsi="Times New Roman" w:cs="Times New Roman"/>
          <w:sz w:val="24"/>
          <w:szCs w:val="24"/>
        </w:rPr>
        <w:t>Our general approach was to include</w:t>
      </w:r>
      <w:r w:rsidRPr="00275030">
        <w:rPr>
          <w:rFonts w:ascii="Times New Roman" w:hAnsi="Times New Roman" w:cs="Times New Roman"/>
          <w:sz w:val="24"/>
          <w:szCs w:val="24"/>
        </w:rPr>
        <w:t xml:space="preserve"> the full random </w:t>
      </w:r>
      <w:r w:rsidR="00AA15CE">
        <w:rPr>
          <w:rFonts w:ascii="Times New Roman" w:hAnsi="Times New Roman" w:cs="Times New Roman"/>
          <w:sz w:val="24"/>
          <w:szCs w:val="24"/>
        </w:rPr>
        <w:t xml:space="preserve">effects </w:t>
      </w:r>
      <w:r w:rsidRPr="00275030">
        <w:rPr>
          <w:rFonts w:ascii="Times New Roman" w:hAnsi="Times New Roman" w:cs="Times New Roman"/>
          <w:sz w:val="24"/>
          <w:szCs w:val="24"/>
        </w:rPr>
        <w:t>structure,</w:t>
      </w:r>
      <w:r>
        <w:rPr>
          <w:rFonts w:ascii="Times New Roman" w:hAnsi="Times New Roman" w:cs="Times New Roman"/>
          <w:sz w:val="24"/>
          <w:szCs w:val="24"/>
        </w:rPr>
        <w:t xml:space="preserve"> </w:t>
      </w:r>
      <w:r w:rsidR="00E80CE4" w:rsidRPr="00275030">
        <w:rPr>
          <w:rFonts w:ascii="Times New Roman" w:hAnsi="Times New Roman" w:cs="Times New Roman"/>
          <w:sz w:val="24"/>
          <w:szCs w:val="24"/>
        </w:rPr>
        <w:t>with both random intercept and slopes</w:t>
      </w:r>
      <w:r w:rsidR="00E80CE4" w:rsidRPr="00E80CE4">
        <w:rPr>
          <w:rFonts w:ascii="Times New Roman" w:hAnsi="Times New Roman" w:cs="Times New Roman"/>
          <w:sz w:val="24"/>
          <w:szCs w:val="24"/>
        </w:rPr>
        <w:t xml:space="preserve"> for all the fixed effects across subjects and items</w:t>
      </w:r>
      <w:r w:rsidR="00E80CE4">
        <w:rPr>
          <w:rFonts w:ascii="Times New Roman" w:hAnsi="Times New Roman" w:cs="Times New Roman"/>
          <w:sz w:val="24"/>
          <w:szCs w:val="24"/>
        </w:rPr>
        <w:t xml:space="preserve"> (</w:t>
      </w:r>
      <w:r w:rsidRPr="00275030">
        <w:rPr>
          <w:rFonts w:ascii="Times New Roman" w:hAnsi="Times New Roman" w:cs="Times New Roman"/>
          <w:sz w:val="24"/>
          <w:szCs w:val="24"/>
        </w:rPr>
        <w:t xml:space="preserve">Barr, Levy, Scheepers, </w:t>
      </w:r>
      <w:r w:rsidR="00E80CE4">
        <w:rPr>
          <w:rFonts w:ascii="Times New Roman" w:hAnsi="Times New Roman" w:cs="Times New Roman"/>
          <w:sz w:val="24"/>
          <w:szCs w:val="24"/>
        </w:rPr>
        <w:t>&amp;</w:t>
      </w:r>
      <w:r w:rsidRPr="00275030">
        <w:rPr>
          <w:rFonts w:ascii="Times New Roman" w:hAnsi="Times New Roman" w:cs="Times New Roman"/>
          <w:sz w:val="24"/>
          <w:szCs w:val="24"/>
        </w:rPr>
        <w:t xml:space="preserve"> </w:t>
      </w:r>
      <w:proofErr w:type="spellStart"/>
      <w:r w:rsidRPr="00275030">
        <w:rPr>
          <w:rFonts w:ascii="Times New Roman" w:hAnsi="Times New Roman" w:cs="Times New Roman"/>
          <w:sz w:val="24"/>
          <w:szCs w:val="24"/>
        </w:rPr>
        <w:t>Tily</w:t>
      </w:r>
      <w:proofErr w:type="spellEnd"/>
      <w:r w:rsidR="00E80CE4">
        <w:rPr>
          <w:rFonts w:ascii="Times New Roman" w:hAnsi="Times New Roman" w:cs="Times New Roman"/>
          <w:sz w:val="24"/>
          <w:szCs w:val="24"/>
        </w:rPr>
        <w:t xml:space="preserve">, </w:t>
      </w:r>
      <w:commentRangeStart w:id="2"/>
      <w:r w:rsidRPr="00275030">
        <w:rPr>
          <w:rFonts w:ascii="Times New Roman" w:hAnsi="Times New Roman" w:cs="Times New Roman"/>
          <w:sz w:val="24"/>
          <w:szCs w:val="24"/>
        </w:rPr>
        <w:t>2013</w:t>
      </w:r>
      <w:commentRangeEnd w:id="2"/>
      <w:r w:rsidR="005D1AD6">
        <w:rPr>
          <w:rStyle w:val="CommentReference"/>
        </w:rPr>
        <w:commentReference w:id="2"/>
      </w:r>
      <w:r w:rsidRPr="00275030">
        <w:rPr>
          <w:rFonts w:ascii="Times New Roman" w:hAnsi="Times New Roman" w:cs="Times New Roman"/>
          <w:sz w:val="24"/>
          <w:szCs w:val="24"/>
        </w:rPr>
        <w:t>)</w:t>
      </w:r>
      <w:r w:rsidR="004839E3">
        <w:rPr>
          <w:rFonts w:ascii="Times New Roman" w:hAnsi="Times New Roman" w:cs="Times New Roman"/>
          <w:sz w:val="24"/>
          <w:szCs w:val="24"/>
        </w:rPr>
        <w:t xml:space="preserve"> and specify 10000 iterations with </w:t>
      </w:r>
      <w:r w:rsidR="004839E3" w:rsidRPr="003E3167">
        <w:rPr>
          <w:rFonts w:ascii="Times New Roman" w:hAnsi="Times New Roman" w:cs="Times New Roman"/>
          <w:sz w:val="24"/>
          <w:szCs w:val="24"/>
        </w:rPr>
        <w:t>the optimizer “</w:t>
      </w:r>
      <w:proofErr w:type="spellStart"/>
      <w:r w:rsidR="004839E3" w:rsidRPr="003E3167">
        <w:rPr>
          <w:rFonts w:ascii="Times New Roman" w:hAnsi="Times New Roman" w:cs="Times New Roman"/>
          <w:sz w:val="24"/>
          <w:szCs w:val="24"/>
        </w:rPr>
        <w:t>bobyqa</w:t>
      </w:r>
      <w:proofErr w:type="spellEnd"/>
      <w:r w:rsidR="004839E3" w:rsidRPr="003E3167">
        <w:rPr>
          <w:rFonts w:ascii="Times New Roman" w:hAnsi="Times New Roman" w:cs="Times New Roman"/>
          <w:sz w:val="24"/>
          <w:szCs w:val="24"/>
        </w:rPr>
        <w:t xml:space="preserve">” for </w:t>
      </w:r>
      <w:proofErr w:type="spellStart"/>
      <w:r w:rsidR="004839E3" w:rsidRPr="003E3167">
        <w:rPr>
          <w:rFonts w:ascii="Times New Roman" w:hAnsi="Times New Roman" w:cs="Times New Roman"/>
          <w:sz w:val="24"/>
          <w:szCs w:val="24"/>
        </w:rPr>
        <w:t>glme</w:t>
      </w:r>
      <w:proofErr w:type="spellEnd"/>
      <w:r w:rsidR="004839E3" w:rsidRPr="003E3167">
        <w:rPr>
          <w:rFonts w:ascii="Times New Roman" w:hAnsi="Times New Roman" w:cs="Times New Roman"/>
          <w:sz w:val="24"/>
          <w:szCs w:val="24"/>
        </w:rPr>
        <w:t xml:space="preserve"> models</w:t>
      </w:r>
      <w:r w:rsidR="004839E3">
        <w:rPr>
          <w:rFonts w:ascii="Times New Roman" w:hAnsi="Times New Roman" w:cs="Times New Roman"/>
          <w:sz w:val="24"/>
          <w:szCs w:val="24"/>
        </w:rPr>
        <w:t>.</w:t>
      </w:r>
      <w:r>
        <w:rPr>
          <w:rFonts w:ascii="Times New Roman" w:hAnsi="Times New Roman" w:cs="Times New Roman"/>
          <w:sz w:val="24"/>
          <w:szCs w:val="24"/>
        </w:rPr>
        <w:t xml:space="preserve"> </w:t>
      </w:r>
      <w:r w:rsidR="003E3167">
        <w:rPr>
          <w:rFonts w:ascii="Times New Roman" w:hAnsi="Times New Roman" w:cs="Times New Roman"/>
          <w:sz w:val="24"/>
          <w:szCs w:val="24"/>
        </w:rPr>
        <w:t xml:space="preserve">If a </w:t>
      </w:r>
      <w:r w:rsidRPr="00275030">
        <w:rPr>
          <w:rFonts w:ascii="Times New Roman" w:hAnsi="Times New Roman" w:cs="Times New Roman"/>
          <w:sz w:val="24"/>
          <w:szCs w:val="24"/>
        </w:rPr>
        <w:t>model failed to converge</w:t>
      </w:r>
      <w:r>
        <w:rPr>
          <w:rFonts w:ascii="Times New Roman" w:hAnsi="Times New Roman" w:cs="Times New Roman"/>
          <w:sz w:val="24"/>
          <w:szCs w:val="24"/>
        </w:rPr>
        <w:t xml:space="preserve"> and overfitted the data</w:t>
      </w:r>
      <w:r w:rsidRPr="00275030">
        <w:rPr>
          <w:rFonts w:ascii="Times New Roman" w:hAnsi="Times New Roman" w:cs="Times New Roman"/>
          <w:sz w:val="24"/>
          <w:szCs w:val="24"/>
        </w:rPr>
        <w:t>,</w:t>
      </w:r>
      <w:r>
        <w:rPr>
          <w:rFonts w:ascii="Times New Roman" w:hAnsi="Times New Roman" w:cs="Times New Roman"/>
          <w:sz w:val="24"/>
          <w:szCs w:val="24"/>
        </w:rPr>
        <w:t xml:space="preserve"> </w:t>
      </w:r>
      <w:r w:rsidRPr="00275030">
        <w:rPr>
          <w:rFonts w:ascii="Times New Roman" w:hAnsi="Times New Roman" w:cs="Times New Roman"/>
          <w:sz w:val="24"/>
          <w:szCs w:val="24"/>
        </w:rPr>
        <w:t xml:space="preserve">we systematically </w:t>
      </w:r>
      <w:r w:rsidR="008506AE" w:rsidRPr="00E80CE4">
        <w:rPr>
          <w:rFonts w:ascii="Times New Roman" w:hAnsi="Times New Roman" w:cs="Times New Roman"/>
          <w:sz w:val="24"/>
          <w:szCs w:val="24"/>
        </w:rPr>
        <w:t xml:space="preserve">trimmed </w:t>
      </w:r>
      <w:r w:rsidR="008506AE">
        <w:rPr>
          <w:rFonts w:ascii="Times New Roman" w:hAnsi="Times New Roman" w:cs="Times New Roman"/>
          <w:sz w:val="24"/>
          <w:szCs w:val="24"/>
        </w:rPr>
        <w:t xml:space="preserve">the model </w:t>
      </w:r>
      <w:r w:rsidR="008506AE" w:rsidRPr="00E80CE4">
        <w:rPr>
          <w:rFonts w:ascii="Times New Roman" w:hAnsi="Times New Roman" w:cs="Times New Roman"/>
          <w:sz w:val="24"/>
          <w:szCs w:val="24"/>
        </w:rPr>
        <w:t>starting with items and then participants</w:t>
      </w:r>
      <w:r w:rsidR="008506AE">
        <w:rPr>
          <w:rFonts w:ascii="Times New Roman" w:hAnsi="Times New Roman" w:cs="Times New Roman"/>
          <w:sz w:val="24"/>
          <w:szCs w:val="24"/>
        </w:rPr>
        <w:t xml:space="preserve">, </w:t>
      </w:r>
      <w:r w:rsidR="00DC672B">
        <w:rPr>
          <w:rFonts w:ascii="Times New Roman" w:hAnsi="Times New Roman" w:cs="Times New Roman"/>
          <w:sz w:val="24"/>
          <w:szCs w:val="24"/>
        </w:rPr>
        <w:t>by first removing</w:t>
      </w:r>
      <w:r w:rsidR="008506AE">
        <w:rPr>
          <w:rFonts w:ascii="Times New Roman" w:hAnsi="Times New Roman" w:cs="Times New Roman"/>
          <w:sz w:val="24"/>
          <w:szCs w:val="24"/>
        </w:rPr>
        <w:t xml:space="preserve"> </w:t>
      </w:r>
      <w:r w:rsidR="003E3167" w:rsidRPr="003E3167">
        <w:rPr>
          <w:rFonts w:ascii="Times New Roman" w:hAnsi="Times New Roman" w:cs="Times New Roman"/>
          <w:sz w:val="24"/>
          <w:szCs w:val="24"/>
        </w:rPr>
        <w:t>correlations between factors and then interactions</w:t>
      </w:r>
      <w:r w:rsidRPr="00275030">
        <w:rPr>
          <w:rFonts w:ascii="Times New Roman" w:hAnsi="Times New Roman" w:cs="Times New Roman"/>
          <w:sz w:val="24"/>
          <w:szCs w:val="24"/>
        </w:rPr>
        <w:t xml:space="preserve">. If a model still </w:t>
      </w:r>
      <w:r w:rsidR="003E3167">
        <w:rPr>
          <w:rFonts w:ascii="Times New Roman" w:hAnsi="Times New Roman" w:cs="Times New Roman"/>
          <w:sz w:val="24"/>
          <w:szCs w:val="24"/>
        </w:rPr>
        <w:t>failed to</w:t>
      </w:r>
      <w:r w:rsidRPr="00275030">
        <w:rPr>
          <w:rFonts w:ascii="Times New Roman" w:hAnsi="Times New Roman" w:cs="Times New Roman"/>
          <w:sz w:val="24"/>
          <w:szCs w:val="24"/>
        </w:rPr>
        <w:t xml:space="preserve"> converge</w:t>
      </w:r>
      <w:r w:rsidR="003E3167">
        <w:rPr>
          <w:rFonts w:ascii="Times New Roman" w:hAnsi="Times New Roman" w:cs="Times New Roman"/>
          <w:sz w:val="24"/>
          <w:szCs w:val="24"/>
        </w:rPr>
        <w:t xml:space="preserve"> and overfitted the data</w:t>
      </w:r>
      <w:r w:rsidRPr="00275030">
        <w:rPr>
          <w:rFonts w:ascii="Times New Roman" w:hAnsi="Times New Roman" w:cs="Times New Roman"/>
          <w:sz w:val="24"/>
          <w:szCs w:val="24"/>
        </w:rPr>
        <w:t>,</w:t>
      </w:r>
      <w:r w:rsidR="003E3167">
        <w:rPr>
          <w:rFonts w:ascii="Times New Roman" w:hAnsi="Times New Roman" w:cs="Times New Roman"/>
          <w:sz w:val="24"/>
          <w:szCs w:val="24"/>
        </w:rPr>
        <w:t xml:space="preserve"> we removed</w:t>
      </w:r>
      <w:r w:rsidRPr="00275030">
        <w:rPr>
          <w:rFonts w:ascii="Times New Roman" w:hAnsi="Times New Roman" w:cs="Times New Roman"/>
          <w:sz w:val="24"/>
          <w:szCs w:val="24"/>
        </w:rPr>
        <w:t xml:space="preserve"> each random</w:t>
      </w:r>
      <w:r w:rsidR="003E3167">
        <w:rPr>
          <w:rFonts w:ascii="Times New Roman" w:hAnsi="Times New Roman" w:cs="Times New Roman"/>
          <w:sz w:val="24"/>
          <w:szCs w:val="24"/>
        </w:rPr>
        <w:t xml:space="preserve"> </w:t>
      </w:r>
      <w:r w:rsidRPr="00275030">
        <w:rPr>
          <w:rFonts w:ascii="Times New Roman" w:hAnsi="Times New Roman" w:cs="Times New Roman"/>
          <w:sz w:val="24"/>
          <w:szCs w:val="24"/>
        </w:rPr>
        <w:t>slope</w:t>
      </w:r>
      <w:r w:rsidR="003E3167">
        <w:rPr>
          <w:rFonts w:ascii="Times New Roman" w:hAnsi="Times New Roman" w:cs="Times New Roman"/>
          <w:sz w:val="24"/>
          <w:szCs w:val="24"/>
        </w:rPr>
        <w:t xml:space="preserve">, and as last resort, </w:t>
      </w:r>
      <w:r w:rsidR="002D0658">
        <w:rPr>
          <w:rFonts w:ascii="Times New Roman" w:hAnsi="Times New Roman" w:cs="Times New Roman"/>
          <w:sz w:val="24"/>
          <w:szCs w:val="24"/>
        </w:rPr>
        <w:t xml:space="preserve">we removed one random structure. </w:t>
      </w:r>
      <w:commentRangeStart w:id="3"/>
      <w:r w:rsidRPr="00275030">
        <w:rPr>
          <w:rFonts w:ascii="Times New Roman" w:hAnsi="Times New Roman" w:cs="Times New Roman"/>
          <w:sz w:val="24"/>
          <w:szCs w:val="24"/>
        </w:rPr>
        <w:t xml:space="preserve">The p values were estimated using the </w:t>
      </w:r>
      <w:proofErr w:type="spellStart"/>
      <w:r w:rsidRPr="00275030">
        <w:rPr>
          <w:rFonts w:ascii="Times New Roman" w:hAnsi="Times New Roman" w:cs="Times New Roman"/>
          <w:sz w:val="24"/>
          <w:szCs w:val="24"/>
        </w:rPr>
        <w:t>lmerTest</w:t>
      </w:r>
      <w:proofErr w:type="spellEnd"/>
      <w:r w:rsidRPr="00275030">
        <w:rPr>
          <w:rFonts w:ascii="Times New Roman" w:hAnsi="Times New Roman" w:cs="Times New Roman"/>
          <w:sz w:val="24"/>
          <w:szCs w:val="24"/>
        </w:rPr>
        <w:t xml:space="preserve"> package</w:t>
      </w:r>
      <w:r>
        <w:rPr>
          <w:rFonts w:ascii="Times New Roman" w:hAnsi="Times New Roman" w:cs="Times New Roman"/>
          <w:sz w:val="24"/>
          <w:szCs w:val="24"/>
        </w:rPr>
        <w:t xml:space="preserve"> (</w:t>
      </w:r>
      <w:r w:rsidR="00B93BD9" w:rsidRPr="00B93BD9">
        <w:rPr>
          <w:rFonts w:ascii="Times New Roman" w:hAnsi="Times New Roman" w:cs="Times New Roman"/>
          <w:sz w:val="24"/>
          <w:szCs w:val="24"/>
        </w:rPr>
        <w:t xml:space="preserve">Kuznetsova, </w:t>
      </w:r>
      <w:proofErr w:type="spellStart"/>
      <w:r w:rsidR="00B93BD9" w:rsidRPr="00B93BD9">
        <w:rPr>
          <w:rFonts w:ascii="Times New Roman" w:hAnsi="Times New Roman" w:cs="Times New Roman"/>
          <w:sz w:val="24"/>
          <w:szCs w:val="24"/>
        </w:rPr>
        <w:t>Brockhoff</w:t>
      </w:r>
      <w:proofErr w:type="spellEnd"/>
      <w:r w:rsidR="00B93BD9" w:rsidRPr="00B93BD9">
        <w:rPr>
          <w:rFonts w:ascii="Times New Roman" w:hAnsi="Times New Roman" w:cs="Times New Roman"/>
          <w:sz w:val="24"/>
          <w:szCs w:val="24"/>
        </w:rPr>
        <w:t>, Christensen</w:t>
      </w:r>
      <w:r w:rsidR="00B93BD9">
        <w:rPr>
          <w:rFonts w:ascii="Times New Roman" w:hAnsi="Times New Roman" w:cs="Times New Roman"/>
          <w:sz w:val="24"/>
          <w:szCs w:val="24"/>
        </w:rPr>
        <w:t xml:space="preserve">, </w:t>
      </w:r>
      <w:commentRangeStart w:id="4"/>
      <w:r w:rsidR="00B93BD9">
        <w:rPr>
          <w:rFonts w:ascii="Times New Roman" w:hAnsi="Times New Roman" w:cs="Times New Roman"/>
          <w:sz w:val="24"/>
          <w:szCs w:val="24"/>
        </w:rPr>
        <w:t>2017</w:t>
      </w:r>
      <w:commentRangeEnd w:id="4"/>
      <w:r w:rsidR="00B93BD9">
        <w:rPr>
          <w:rStyle w:val="CommentReference"/>
        </w:rPr>
        <w:commentReference w:id="4"/>
      </w:r>
      <w:r>
        <w:rPr>
          <w:rFonts w:ascii="Times New Roman" w:hAnsi="Times New Roman" w:cs="Times New Roman"/>
          <w:sz w:val="24"/>
          <w:szCs w:val="24"/>
        </w:rPr>
        <w:t>).</w:t>
      </w:r>
      <w:r w:rsidR="008E539E">
        <w:rPr>
          <w:rFonts w:ascii="Times New Roman" w:hAnsi="Times New Roman" w:cs="Times New Roman"/>
          <w:sz w:val="24"/>
          <w:szCs w:val="24"/>
        </w:rPr>
        <w:t xml:space="preserve"> </w:t>
      </w:r>
      <w:commentRangeEnd w:id="3"/>
      <w:r w:rsidR="00577C65">
        <w:rPr>
          <w:rStyle w:val="CommentReference"/>
        </w:rPr>
        <w:commentReference w:id="3"/>
      </w:r>
      <w:r w:rsidR="008E539E" w:rsidRPr="008E539E">
        <w:rPr>
          <w:rFonts w:ascii="Times New Roman" w:hAnsi="Times New Roman" w:cs="Times New Roman"/>
          <w:sz w:val="24"/>
          <w:szCs w:val="24"/>
        </w:rPr>
        <w:t xml:space="preserve">Fixed effect estimations are </w:t>
      </w:r>
      <w:r w:rsidR="004026AD">
        <w:rPr>
          <w:rFonts w:ascii="Times New Roman" w:hAnsi="Times New Roman" w:cs="Times New Roman"/>
          <w:sz w:val="24"/>
          <w:szCs w:val="24"/>
        </w:rPr>
        <w:t>summarised</w:t>
      </w:r>
      <w:r w:rsidR="008E539E" w:rsidRPr="008E539E">
        <w:rPr>
          <w:rFonts w:ascii="Times New Roman" w:hAnsi="Times New Roman" w:cs="Times New Roman"/>
          <w:sz w:val="24"/>
          <w:szCs w:val="24"/>
        </w:rPr>
        <w:t xml:space="preserve"> in </w:t>
      </w:r>
      <w:r w:rsidR="008E539E" w:rsidRPr="008E539E">
        <w:rPr>
          <w:rFonts w:ascii="Times New Roman" w:hAnsi="Times New Roman" w:cs="Times New Roman"/>
          <w:sz w:val="24"/>
          <w:szCs w:val="24"/>
          <w:highlight w:val="yellow"/>
        </w:rPr>
        <w:t>Table X</w:t>
      </w:r>
      <w:r w:rsidR="008E539E" w:rsidRPr="008E539E">
        <w:rPr>
          <w:rFonts w:ascii="Times New Roman" w:hAnsi="Times New Roman" w:cs="Times New Roman"/>
          <w:sz w:val="24"/>
          <w:szCs w:val="24"/>
        </w:rPr>
        <w:t>.</w:t>
      </w:r>
    </w:p>
    <w:p w14:paraId="68B7E5D5" w14:textId="77777777" w:rsidR="00450827" w:rsidRDefault="00450827" w:rsidP="00450827">
      <w:pPr>
        <w:spacing w:after="0" w:line="480" w:lineRule="auto"/>
        <w:ind w:firstLine="720"/>
        <w:jc w:val="both"/>
        <w:rPr>
          <w:rFonts w:ascii="Times New Roman" w:hAnsi="Times New Roman" w:cs="Times New Roman"/>
          <w:sz w:val="24"/>
          <w:szCs w:val="24"/>
        </w:rPr>
      </w:pPr>
      <w:r w:rsidRPr="00D56E54">
        <w:rPr>
          <w:rFonts w:ascii="Times New Roman" w:hAnsi="Times New Roman" w:cs="Times New Roman"/>
          <w:sz w:val="24"/>
          <w:szCs w:val="24"/>
        </w:rPr>
        <w:t>Self-r</w:t>
      </w:r>
      <w:r>
        <w:rPr>
          <w:rFonts w:ascii="Times New Roman" w:hAnsi="Times New Roman" w:cs="Times New Roman"/>
          <w:sz w:val="24"/>
          <w:szCs w:val="24"/>
        </w:rPr>
        <w:t>eported solution strategies</w:t>
      </w:r>
      <w:r w:rsidRPr="00A7625B">
        <w:rPr>
          <w:rFonts w:ascii="Times New Roman" w:hAnsi="Times New Roman" w:cs="Times New Roman"/>
          <w:sz w:val="24"/>
          <w:szCs w:val="24"/>
        </w:rPr>
        <w:t xml:space="preserve"> </w:t>
      </w:r>
      <w:r>
        <w:rPr>
          <w:rFonts w:ascii="Times New Roman" w:hAnsi="Times New Roman" w:cs="Times New Roman"/>
          <w:sz w:val="24"/>
          <w:szCs w:val="24"/>
        </w:rPr>
        <w:t>s</w:t>
      </w:r>
      <w:r w:rsidRPr="00A7625B">
        <w:rPr>
          <w:rFonts w:ascii="Times New Roman" w:hAnsi="Times New Roman" w:cs="Times New Roman"/>
          <w:sz w:val="24"/>
          <w:szCs w:val="24"/>
        </w:rPr>
        <w:t xml:space="preserve">cores on the four-point scale were standardised so that “1” always indicated an analytic solution, and “4” always indicated an insight solution. </w:t>
      </w:r>
      <w:r>
        <w:rPr>
          <w:rFonts w:ascii="Times New Roman" w:hAnsi="Times New Roman" w:cs="Times New Roman"/>
          <w:sz w:val="24"/>
          <w:szCs w:val="24"/>
        </w:rPr>
        <w:t>These strategies</w:t>
      </w:r>
      <w:r w:rsidRPr="00D56E54">
        <w:rPr>
          <w:rFonts w:ascii="Times New Roman" w:hAnsi="Times New Roman" w:cs="Times New Roman"/>
          <w:sz w:val="24"/>
          <w:szCs w:val="24"/>
        </w:rPr>
        <w:t xml:space="preserve"> were </w:t>
      </w:r>
      <w:r>
        <w:rPr>
          <w:rFonts w:ascii="Times New Roman" w:hAnsi="Times New Roman" w:cs="Times New Roman"/>
          <w:sz w:val="24"/>
          <w:szCs w:val="24"/>
        </w:rPr>
        <w:t xml:space="preserve">treated as ordinal responses and </w:t>
      </w:r>
      <w:r w:rsidRPr="00D56E54">
        <w:rPr>
          <w:rFonts w:ascii="Times New Roman" w:hAnsi="Times New Roman" w:cs="Times New Roman"/>
          <w:sz w:val="24"/>
          <w:szCs w:val="24"/>
        </w:rPr>
        <w:t>analysed</w:t>
      </w:r>
      <w:r>
        <w:rPr>
          <w:rFonts w:ascii="Times New Roman" w:hAnsi="Times New Roman" w:cs="Times New Roman"/>
          <w:sz w:val="24"/>
          <w:szCs w:val="24"/>
        </w:rPr>
        <w:t xml:space="preserve"> with cumulative link mixed (</w:t>
      </w:r>
      <w:proofErr w:type="spellStart"/>
      <w:r>
        <w:rPr>
          <w:rFonts w:ascii="Times New Roman" w:hAnsi="Times New Roman" w:cs="Times New Roman"/>
          <w:sz w:val="24"/>
          <w:szCs w:val="24"/>
        </w:rPr>
        <w:t>clm</w:t>
      </w:r>
      <w:proofErr w:type="spellEnd"/>
      <w:r>
        <w:rPr>
          <w:rFonts w:ascii="Times New Roman" w:hAnsi="Times New Roman" w:cs="Times New Roman"/>
          <w:sz w:val="24"/>
          <w:szCs w:val="24"/>
        </w:rPr>
        <w:t>) modelling in R, using the “</w:t>
      </w:r>
      <w:proofErr w:type="spellStart"/>
      <w:r>
        <w:rPr>
          <w:rFonts w:ascii="Times New Roman" w:hAnsi="Times New Roman" w:cs="Times New Roman"/>
          <w:sz w:val="24"/>
          <w:szCs w:val="24"/>
        </w:rPr>
        <w:t>clmm</w:t>
      </w:r>
      <w:proofErr w:type="spellEnd"/>
      <w:r>
        <w:rPr>
          <w:rFonts w:ascii="Times New Roman" w:hAnsi="Times New Roman" w:cs="Times New Roman"/>
          <w:sz w:val="24"/>
          <w:szCs w:val="24"/>
        </w:rPr>
        <w:t>” function from the ordinal package (</w:t>
      </w:r>
      <w:r w:rsidRPr="00877108">
        <w:rPr>
          <w:rFonts w:ascii="Times New Roman" w:hAnsi="Times New Roman" w:cs="Times New Roman"/>
          <w:sz w:val="24"/>
          <w:szCs w:val="24"/>
        </w:rPr>
        <w:t>Christensen</w:t>
      </w:r>
      <w:r>
        <w:rPr>
          <w:rFonts w:ascii="Times New Roman" w:hAnsi="Times New Roman" w:cs="Times New Roman"/>
          <w:sz w:val="24"/>
          <w:szCs w:val="24"/>
        </w:rPr>
        <w:t xml:space="preserve">, </w:t>
      </w:r>
      <w:commentRangeStart w:id="5"/>
      <w:r>
        <w:rPr>
          <w:rFonts w:ascii="Times New Roman" w:hAnsi="Times New Roman" w:cs="Times New Roman"/>
          <w:sz w:val="24"/>
          <w:szCs w:val="24"/>
        </w:rPr>
        <w:t>2015</w:t>
      </w:r>
      <w:commentRangeEnd w:id="5"/>
      <w:r>
        <w:rPr>
          <w:rStyle w:val="CommentReference"/>
        </w:rPr>
        <w:commentReference w:id="5"/>
      </w:r>
      <w:r>
        <w:rPr>
          <w:rFonts w:ascii="Times New Roman" w:hAnsi="Times New Roman" w:cs="Times New Roman"/>
          <w:sz w:val="24"/>
          <w:szCs w:val="24"/>
        </w:rPr>
        <w:t>).</w:t>
      </w:r>
      <w:r w:rsidRPr="00B262BB">
        <w:rPr>
          <w:rFonts w:ascii="Times New Roman" w:hAnsi="Times New Roman" w:cs="Times New Roman"/>
          <w:sz w:val="24"/>
          <w:szCs w:val="24"/>
        </w:rPr>
        <w:t xml:space="preserve"> </w:t>
      </w:r>
      <w:r>
        <w:rPr>
          <w:rFonts w:ascii="Times New Roman" w:hAnsi="Times New Roman" w:cs="Times New Roman"/>
          <w:sz w:val="24"/>
          <w:szCs w:val="24"/>
        </w:rPr>
        <w:t>Difficulty</w:t>
      </w:r>
      <w:r w:rsidRPr="00275030">
        <w:rPr>
          <w:rFonts w:ascii="Times New Roman" w:hAnsi="Times New Roman" w:cs="Times New Roman"/>
          <w:sz w:val="24"/>
          <w:szCs w:val="24"/>
        </w:rPr>
        <w:t xml:space="preserve"> and </w:t>
      </w:r>
      <w:r>
        <w:rPr>
          <w:rFonts w:ascii="Times New Roman" w:hAnsi="Times New Roman" w:cs="Times New Roman"/>
          <w:sz w:val="24"/>
          <w:szCs w:val="24"/>
        </w:rPr>
        <w:t>sound conditions</w:t>
      </w:r>
      <w:r w:rsidRPr="00275030">
        <w:rPr>
          <w:rFonts w:ascii="Times New Roman" w:hAnsi="Times New Roman" w:cs="Times New Roman"/>
          <w:sz w:val="24"/>
          <w:szCs w:val="24"/>
        </w:rPr>
        <w:t xml:space="preserve"> were </w:t>
      </w:r>
      <w:r>
        <w:rPr>
          <w:rFonts w:ascii="Times New Roman" w:hAnsi="Times New Roman" w:cs="Times New Roman"/>
          <w:sz w:val="24"/>
          <w:szCs w:val="24"/>
        </w:rPr>
        <w:t>specified</w:t>
      </w:r>
      <w:r w:rsidRPr="00275030">
        <w:rPr>
          <w:rFonts w:ascii="Times New Roman" w:hAnsi="Times New Roman" w:cs="Times New Roman"/>
          <w:sz w:val="24"/>
          <w:szCs w:val="24"/>
        </w:rPr>
        <w:t xml:space="preserve"> as</w:t>
      </w:r>
      <w:r>
        <w:rPr>
          <w:rFonts w:ascii="Times New Roman" w:hAnsi="Times New Roman" w:cs="Times New Roman"/>
          <w:sz w:val="24"/>
          <w:szCs w:val="24"/>
        </w:rPr>
        <w:t xml:space="preserve"> </w:t>
      </w:r>
      <w:r w:rsidRPr="00275030">
        <w:rPr>
          <w:rFonts w:ascii="Times New Roman" w:hAnsi="Times New Roman" w:cs="Times New Roman"/>
          <w:sz w:val="24"/>
          <w:szCs w:val="24"/>
        </w:rPr>
        <w:t>fixed factor</w:t>
      </w:r>
      <w:r>
        <w:rPr>
          <w:rFonts w:ascii="Times New Roman" w:hAnsi="Times New Roman" w:cs="Times New Roman"/>
          <w:sz w:val="24"/>
          <w:szCs w:val="24"/>
        </w:rPr>
        <w:t xml:space="preserve">s </w:t>
      </w:r>
      <w:r w:rsidRPr="00CD2B3E">
        <w:rPr>
          <w:rFonts w:ascii="Times New Roman" w:hAnsi="Times New Roman" w:cs="Times New Roman"/>
          <w:sz w:val="24"/>
          <w:szCs w:val="24"/>
        </w:rPr>
        <w:t xml:space="preserve">using the </w:t>
      </w:r>
      <w:r>
        <w:rPr>
          <w:rFonts w:ascii="Times New Roman" w:hAnsi="Times New Roman" w:cs="Times New Roman"/>
          <w:sz w:val="24"/>
          <w:szCs w:val="24"/>
        </w:rPr>
        <w:t>default</w:t>
      </w:r>
      <w:r w:rsidRPr="00CD2B3E">
        <w:rPr>
          <w:rFonts w:ascii="Times New Roman" w:hAnsi="Times New Roman" w:cs="Times New Roman"/>
          <w:sz w:val="24"/>
          <w:szCs w:val="24"/>
        </w:rPr>
        <w:t xml:space="preserve"> </w:t>
      </w:r>
      <w:proofErr w:type="spellStart"/>
      <w:proofErr w:type="gramStart"/>
      <w:r w:rsidRPr="00CD2B3E">
        <w:rPr>
          <w:rFonts w:ascii="Times New Roman" w:hAnsi="Times New Roman" w:cs="Times New Roman"/>
          <w:sz w:val="24"/>
          <w:szCs w:val="24"/>
        </w:rPr>
        <w:t>contr.</w:t>
      </w:r>
      <w:r>
        <w:rPr>
          <w:rFonts w:ascii="Times New Roman" w:hAnsi="Times New Roman" w:cs="Times New Roman"/>
          <w:sz w:val="24"/>
          <w:szCs w:val="24"/>
        </w:rPr>
        <w:t>treatment</w:t>
      </w:r>
      <w:proofErr w:type="spellEnd"/>
      <w:proofErr w:type="gramEnd"/>
      <w:r>
        <w:rPr>
          <w:rFonts w:ascii="Times New Roman" w:hAnsi="Times New Roman" w:cs="Times New Roman"/>
          <w:sz w:val="24"/>
          <w:szCs w:val="24"/>
        </w:rPr>
        <w:t xml:space="preserve"> and using as baseline the Steady-State Sound condition for Experiment 1, and the Meaningless Sound condition for Experiment 3. We used this sound conditions as baseline to allow us to perform theoretically meaningful </w:t>
      </w:r>
      <w:proofErr w:type="gramStart"/>
      <w:r>
        <w:rPr>
          <w:rFonts w:ascii="Times New Roman" w:hAnsi="Times New Roman" w:cs="Times New Roman"/>
          <w:sz w:val="24"/>
          <w:szCs w:val="24"/>
        </w:rPr>
        <w:t>contrasts, and</w:t>
      </w:r>
      <w:proofErr w:type="gramEnd"/>
      <w:r>
        <w:rPr>
          <w:rFonts w:ascii="Times New Roman" w:hAnsi="Times New Roman" w:cs="Times New Roman"/>
          <w:sz w:val="24"/>
          <w:szCs w:val="24"/>
        </w:rPr>
        <w:t xml:space="preserve"> have results easily comparable with the </w:t>
      </w:r>
      <w:r>
        <w:rPr>
          <w:rFonts w:ascii="Times New Roman" w:hAnsi="Times New Roman" w:cs="Times New Roman"/>
          <w:sz w:val="24"/>
          <w:szCs w:val="24"/>
        </w:rPr>
        <w:lastRenderedPageBreak/>
        <w:t>analyses on the solution rates. The models initially included a full random effects structure (</w:t>
      </w:r>
      <w:r w:rsidRPr="00275030">
        <w:rPr>
          <w:rFonts w:ascii="Times New Roman" w:hAnsi="Times New Roman" w:cs="Times New Roman"/>
          <w:sz w:val="24"/>
          <w:szCs w:val="24"/>
        </w:rPr>
        <w:t>Barr</w:t>
      </w:r>
      <w:r>
        <w:rPr>
          <w:rFonts w:ascii="Times New Roman" w:hAnsi="Times New Roman" w:cs="Times New Roman"/>
          <w:sz w:val="24"/>
          <w:szCs w:val="24"/>
        </w:rPr>
        <w:t xml:space="preserve"> et al., </w:t>
      </w:r>
      <w:r w:rsidRPr="00275030">
        <w:rPr>
          <w:rFonts w:ascii="Times New Roman" w:hAnsi="Times New Roman" w:cs="Times New Roman"/>
          <w:sz w:val="24"/>
          <w:szCs w:val="24"/>
        </w:rPr>
        <w:t>2013)</w:t>
      </w:r>
      <w:r>
        <w:rPr>
          <w:rFonts w:ascii="Times New Roman" w:hAnsi="Times New Roman" w:cs="Times New Roman"/>
          <w:sz w:val="24"/>
          <w:szCs w:val="24"/>
        </w:rPr>
        <w:t xml:space="preserve">, with </w:t>
      </w:r>
      <w:r w:rsidRPr="00B262BB">
        <w:rPr>
          <w:rFonts w:ascii="Times New Roman" w:hAnsi="Times New Roman" w:cs="Times New Roman"/>
          <w:sz w:val="24"/>
          <w:szCs w:val="24"/>
        </w:rPr>
        <w:t xml:space="preserve">a random intercept and random slopes per </w:t>
      </w:r>
      <w:r>
        <w:rPr>
          <w:rFonts w:ascii="Times New Roman" w:hAnsi="Times New Roman" w:cs="Times New Roman"/>
          <w:sz w:val="24"/>
          <w:szCs w:val="24"/>
        </w:rPr>
        <w:t xml:space="preserve">subject and item. If a model failed to converge, we increased the number of </w:t>
      </w:r>
      <w:r w:rsidRPr="00683AF5">
        <w:rPr>
          <w:rFonts w:ascii="Times New Roman" w:hAnsi="Times New Roman" w:cs="Times New Roman"/>
          <w:sz w:val="24"/>
          <w:szCs w:val="24"/>
        </w:rPr>
        <w:t>inner optimization</w:t>
      </w:r>
      <w:r>
        <w:rPr>
          <w:rFonts w:ascii="Times New Roman" w:hAnsi="Times New Roman" w:cs="Times New Roman"/>
          <w:sz w:val="24"/>
          <w:szCs w:val="24"/>
        </w:rPr>
        <w:t>s using the default optimizer “</w:t>
      </w:r>
      <w:proofErr w:type="spellStart"/>
      <w:r>
        <w:rPr>
          <w:rFonts w:ascii="Times New Roman" w:hAnsi="Times New Roman" w:cs="Times New Roman"/>
          <w:sz w:val="24"/>
          <w:szCs w:val="24"/>
        </w:rPr>
        <w:t>ucminf</w:t>
      </w:r>
      <w:proofErr w:type="spellEnd"/>
      <w:r>
        <w:rPr>
          <w:rFonts w:ascii="Times New Roman" w:hAnsi="Times New Roman" w:cs="Times New Roman"/>
          <w:sz w:val="24"/>
          <w:szCs w:val="24"/>
        </w:rPr>
        <w:t>”, and then systematically trim the random structure by first removing</w:t>
      </w:r>
      <w:r w:rsidRPr="003E3167">
        <w:rPr>
          <w:rFonts w:ascii="Times New Roman" w:hAnsi="Times New Roman" w:cs="Times New Roman"/>
          <w:sz w:val="24"/>
          <w:szCs w:val="24"/>
        </w:rPr>
        <w:t xml:space="preserve"> correlations between factors and then interactions</w:t>
      </w:r>
      <w:r>
        <w:rPr>
          <w:rFonts w:ascii="Times New Roman" w:hAnsi="Times New Roman" w:cs="Times New Roman"/>
          <w:sz w:val="24"/>
          <w:szCs w:val="24"/>
        </w:rPr>
        <w:t xml:space="preserve">. </w:t>
      </w:r>
      <w:r w:rsidRPr="00D17985">
        <w:rPr>
          <w:rFonts w:ascii="Times New Roman" w:hAnsi="Times New Roman" w:cs="Times New Roman"/>
          <w:sz w:val="24"/>
          <w:szCs w:val="24"/>
        </w:rPr>
        <w:t xml:space="preserve">The significance of all effects was assessed using the </w:t>
      </w:r>
      <w:r>
        <w:rPr>
          <w:rFonts w:ascii="Times New Roman" w:hAnsi="Times New Roman" w:cs="Times New Roman"/>
          <w:sz w:val="24"/>
          <w:szCs w:val="24"/>
        </w:rPr>
        <w:t>“</w:t>
      </w:r>
      <w:r w:rsidRPr="00D17985">
        <w:rPr>
          <w:rFonts w:ascii="Times New Roman" w:hAnsi="Times New Roman" w:cs="Times New Roman"/>
          <w:sz w:val="24"/>
          <w:szCs w:val="24"/>
        </w:rPr>
        <w:t>summary</w:t>
      </w:r>
      <w:r>
        <w:rPr>
          <w:rFonts w:ascii="Times New Roman" w:hAnsi="Times New Roman" w:cs="Times New Roman"/>
          <w:sz w:val="24"/>
          <w:szCs w:val="24"/>
        </w:rPr>
        <w:t>”</w:t>
      </w:r>
      <w:r w:rsidRPr="00D17985">
        <w:rPr>
          <w:rFonts w:ascii="Times New Roman" w:hAnsi="Times New Roman" w:cs="Times New Roman"/>
          <w:sz w:val="24"/>
          <w:szCs w:val="24"/>
        </w:rPr>
        <w:t xml:space="preserve"> command</w:t>
      </w:r>
      <w:r>
        <w:rPr>
          <w:rFonts w:ascii="Times New Roman" w:hAnsi="Times New Roman" w:cs="Times New Roman"/>
          <w:sz w:val="24"/>
          <w:szCs w:val="24"/>
        </w:rPr>
        <w:t xml:space="preserve">, with the default p-values based on the Wald statistic. If any interaction reached significance, post hoc comparisons of estimated marginal means with Tukey adjustment were performed with </w:t>
      </w:r>
      <w:proofErr w:type="spellStart"/>
      <w:r w:rsidRPr="00EC5BDB">
        <w:rPr>
          <w:rFonts w:ascii="Times New Roman" w:hAnsi="Times New Roman" w:cs="Times New Roman"/>
          <w:sz w:val="24"/>
          <w:szCs w:val="24"/>
        </w:rPr>
        <w:t>emmeans</w:t>
      </w:r>
      <w:proofErr w:type="spellEnd"/>
      <w:r>
        <w:rPr>
          <w:rFonts w:ascii="Times New Roman" w:hAnsi="Times New Roman" w:cs="Times New Roman"/>
          <w:sz w:val="24"/>
          <w:szCs w:val="24"/>
        </w:rPr>
        <w:t xml:space="preserve"> package (</w:t>
      </w:r>
      <w:proofErr w:type="spellStart"/>
      <w:r>
        <w:rPr>
          <w:rFonts w:ascii="Times New Roman" w:hAnsi="Times New Roman" w:cs="Times New Roman"/>
          <w:sz w:val="24"/>
          <w:szCs w:val="24"/>
        </w:rPr>
        <w:t>Lenth</w:t>
      </w:r>
      <w:proofErr w:type="spellEnd"/>
      <w:r>
        <w:rPr>
          <w:rFonts w:ascii="Times New Roman" w:hAnsi="Times New Roman" w:cs="Times New Roman"/>
          <w:sz w:val="24"/>
          <w:szCs w:val="24"/>
        </w:rPr>
        <w:t xml:space="preserve"> et al., </w:t>
      </w:r>
      <w:commentRangeStart w:id="6"/>
      <w:r>
        <w:rPr>
          <w:rFonts w:ascii="Times New Roman" w:hAnsi="Times New Roman" w:cs="Times New Roman"/>
          <w:sz w:val="24"/>
          <w:szCs w:val="24"/>
        </w:rPr>
        <w:t>2018</w:t>
      </w:r>
      <w:commentRangeEnd w:id="6"/>
      <w:r>
        <w:rPr>
          <w:rStyle w:val="CommentReference"/>
        </w:rPr>
        <w:commentReference w:id="6"/>
      </w:r>
      <w:r>
        <w:rPr>
          <w:rFonts w:ascii="Times New Roman" w:hAnsi="Times New Roman" w:cs="Times New Roman"/>
          <w:sz w:val="24"/>
          <w:szCs w:val="24"/>
        </w:rPr>
        <w:t xml:space="preserve">) in R. The model results are shown in </w:t>
      </w:r>
      <w:r w:rsidRPr="008E539E">
        <w:rPr>
          <w:rFonts w:ascii="Times New Roman" w:hAnsi="Times New Roman" w:cs="Times New Roman"/>
          <w:sz w:val="24"/>
          <w:szCs w:val="24"/>
          <w:highlight w:val="yellow"/>
        </w:rPr>
        <w:t>Table XI</w:t>
      </w:r>
      <w:r>
        <w:rPr>
          <w:rFonts w:ascii="Times New Roman" w:hAnsi="Times New Roman" w:cs="Times New Roman"/>
          <w:sz w:val="24"/>
          <w:szCs w:val="24"/>
        </w:rPr>
        <w:t>.</w:t>
      </w:r>
    </w:p>
    <w:p w14:paraId="1E58C593" w14:textId="5BAD2DA0" w:rsidR="009D7664" w:rsidRDefault="009D7664" w:rsidP="008E539E">
      <w:pPr>
        <w:spacing w:after="0" w:line="480" w:lineRule="auto"/>
        <w:jc w:val="both"/>
        <w:rPr>
          <w:rFonts w:ascii="Times New Roman" w:hAnsi="Times New Roman" w:cs="Times New Roman"/>
          <w:sz w:val="24"/>
          <w:szCs w:val="24"/>
          <w:highlight w:val="yellow"/>
        </w:rPr>
      </w:pPr>
    </w:p>
    <w:p w14:paraId="1DBC398E" w14:textId="58F8BBAD" w:rsidR="00450827" w:rsidRDefault="00450827" w:rsidP="008E539E">
      <w:pPr>
        <w:spacing w:after="0" w:line="480" w:lineRule="auto"/>
        <w:jc w:val="both"/>
        <w:rPr>
          <w:rFonts w:ascii="Times New Roman" w:hAnsi="Times New Roman" w:cs="Times New Roman"/>
          <w:sz w:val="24"/>
          <w:szCs w:val="24"/>
          <w:highlight w:val="yellow"/>
        </w:rPr>
      </w:pPr>
    </w:p>
    <w:p w14:paraId="5944B370" w14:textId="3BA4B67D" w:rsidR="00450827" w:rsidRDefault="00450827" w:rsidP="008E539E">
      <w:pPr>
        <w:spacing w:after="0" w:line="480" w:lineRule="auto"/>
        <w:jc w:val="both"/>
        <w:rPr>
          <w:rFonts w:ascii="Times New Roman" w:hAnsi="Times New Roman" w:cs="Times New Roman"/>
          <w:sz w:val="24"/>
          <w:szCs w:val="24"/>
          <w:highlight w:val="yellow"/>
        </w:rPr>
      </w:pPr>
    </w:p>
    <w:p w14:paraId="38F9BB58" w14:textId="5F94E1F4" w:rsidR="00450827" w:rsidRDefault="00450827" w:rsidP="008E539E">
      <w:pPr>
        <w:spacing w:after="0" w:line="480" w:lineRule="auto"/>
        <w:jc w:val="both"/>
        <w:rPr>
          <w:rFonts w:ascii="Times New Roman" w:hAnsi="Times New Roman" w:cs="Times New Roman"/>
          <w:sz w:val="24"/>
          <w:szCs w:val="24"/>
          <w:highlight w:val="yellow"/>
        </w:rPr>
      </w:pPr>
    </w:p>
    <w:p w14:paraId="6DAD3650" w14:textId="290991C0" w:rsidR="00450827" w:rsidRDefault="00450827" w:rsidP="008E539E">
      <w:pPr>
        <w:spacing w:after="0" w:line="480" w:lineRule="auto"/>
        <w:jc w:val="both"/>
        <w:rPr>
          <w:rFonts w:ascii="Times New Roman" w:hAnsi="Times New Roman" w:cs="Times New Roman"/>
          <w:sz w:val="24"/>
          <w:szCs w:val="24"/>
          <w:highlight w:val="yellow"/>
        </w:rPr>
      </w:pPr>
    </w:p>
    <w:p w14:paraId="6F2941CC" w14:textId="1CCE2127" w:rsidR="00450827" w:rsidRDefault="00450827" w:rsidP="008E539E">
      <w:pPr>
        <w:spacing w:after="0" w:line="480" w:lineRule="auto"/>
        <w:jc w:val="both"/>
        <w:rPr>
          <w:rFonts w:ascii="Times New Roman" w:hAnsi="Times New Roman" w:cs="Times New Roman"/>
          <w:sz w:val="24"/>
          <w:szCs w:val="24"/>
          <w:highlight w:val="yellow"/>
        </w:rPr>
      </w:pPr>
    </w:p>
    <w:p w14:paraId="2ADA9A54" w14:textId="1F5F5518" w:rsidR="00450827" w:rsidRDefault="00450827" w:rsidP="008E539E">
      <w:pPr>
        <w:spacing w:after="0" w:line="480" w:lineRule="auto"/>
        <w:jc w:val="both"/>
        <w:rPr>
          <w:rFonts w:ascii="Times New Roman" w:hAnsi="Times New Roman" w:cs="Times New Roman"/>
          <w:sz w:val="24"/>
          <w:szCs w:val="24"/>
          <w:highlight w:val="yellow"/>
        </w:rPr>
      </w:pPr>
    </w:p>
    <w:p w14:paraId="2750459F" w14:textId="77777777" w:rsidR="00450827" w:rsidRDefault="00450827" w:rsidP="008E539E">
      <w:pPr>
        <w:spacing w:after="0" w:line="480" w:lineRule="auto"/>
        <w:jc w:val="both"/>
        <w:rPr>
          <w:rFonts w:ascii="Times New Roman" w:hAnsi="Times New Roman" w:cs="Times New Roman"/>
          <w:sz w:val="24"/>
          <w:szCs w:val="24"/>
          <w:highlight w:val="yellow"/>
        </w:rPr>
      </w:pPr>
    </w:p>
    <w:p w14:paraId="777D3D8B" w14:textId="77777777" w:rsidR="009D7664" w:rsidRDefault="009D7664" w:rsidP="008E539E">
      <w:pPr>
        <w:spacing w:after="0" w:line="480" w:lineRule="auto"/>
        <w:jc w:val="both"/>
        <w:rPr>
          <w:rFonts w:ascii="Times New Roman" w:hAnsi="Times New Roman" w:cs="Times New Roman"/>
          <w:sz w:val="24"/>
          <w:szCs w:val="24"/>
          <w:highlight w:val="yellow"/>
        </w:rPr>
      </w:pPr>
    </w:p>
    <w:p w14:paraId="4613D01A" w14:textId="77777777" w:rsidR="009D7664" w:rsidRDefault="009D7664" w:rsidP="008E539E">
      <w:pPr>
        <w:spacing w:after="0" w:line="480" w:lineRule="auto"/>
        <w:jc w:val="both"/>
        <w:rPr>
          <w:rFonts w:ascii="Times New Roman" w:hAnsi="Times New Roman" w:cs="Times New Roman"/>
          <w:sz w:val="24"/>
          <w:szCs w:val="24"/>
          <w:highlight w:val="yellow"/>
        </w:rPr>
      </w:pPr>
    </w:p>
    <w:p w14:paraId="433DCE56" w14:textId="77777777" w:rsidR="009D7664" w:rsidRDefault="009D7664" w:rsidP="008E539E">
      <w:pPr>
        <w:spacing w:after="0" w:line="480" w:lineRule="auto"/>
        <w:jc w:val="both"/>
        <w:rPr>
          <w:rFonts w:ascii="Times New Roman" w:hAnsi="Times New Roman" w:cs="Times New Roman"/>
          <w:sz w:val="24"/>
          <w:szCs w:val="24"/>
          <w:highlight w:val="yellow"/>
        </w:rPr>
      </w:pPr>
    </w:p>
    <w:p w14:paraId="65C6763C" w14:textId="77777777" w:rsidR="009D7664" w:rsidRDefault="009D7664" w:rsidP="008E539E">
      <w:pPr>
        <w:spacing w:after="0" w:line="480" w:lineRule="auto"/>
        <w:jc w:val="both"/>
        <w:rPr>
          <w:rFonts w:ascii="Times New Roman" w:hAnsi="Times New Roman" w:cs="Times New Roman"/>
          <w:sz w:val="24"/>
          <w:szCs w:val="24"/>
          <w:highlight w:val="yellow"/>
        </w:rPr>
      </w:pPr>
    </w:p>
    <w:p w14:paraId="2B251AE7" w14:textId="77777777" w:rsidR="009D7664" w:rsidRDefault="009D7664" w:rsidP="008E539E">
      <w:pPr>
        <w:spacing w:after="0" w:line="480" w:lineRule="auto"/>
        <w:jc w:val="both"/>
        <w:rPr>
          <w:rFonts w:ascii="Times New Roman" w:hAnsi="Times New Roman" w:cs="Times New Roman"/>
          <w:sz w:val="24"/>
          <w:szCs w:val="24"/>
          <w:highlight w:val="yellow"/>
        </w:rPr>
      </w:pPr>
    </w:p>
    <w:p w14:paraId="2D2CB9C7" w14:textId="77777777" w:rsidR="009D7664" w:rsidRDefault="009D7664" w:rsidP="008E539E">
      <w:pPr>
        <w:spacing w:after="0" w:line="480" w:lineRule="auto"/>
        <w:jc w:val="both"/>
        <w:rPr>
          <w:rFonts w:ascii="Times New Roman" w:hAnsi="Times New Roman" w:cs="Times New Roman"/>
          <w:sz w:val="24"/>
          <w:szCs w:val="24"/>
          <w:highlight w:val="yellow"/>
        </w:rPr>
      </w:pPr>
    </w:p>
    <w:p w14:paraId="4F3A9026" w14:textId="77777777" w:rsidR="009D7664" w:rsidRDefault="009D7664" w:rsidP="008E539E">
      <w:pPr>
        <w:spacing w:after="0" w:line="480" w:lineRule="auto"/>
        <w:jc w:val="both"/>
        <w:rPr>
          <w:rFonts w:ascii="Times New Roman" w:hAnsi="Times New Roman" w:cs="Times New Roman"/>
          <w:sz w:val="24"/>
          <w:szCs w:val="24"/>
          <w:highlight w:val="yellow"/>
        </w:rPr>
      </w:pPr>
    </w:p>
    <w:p w14:paraId="13A990CA" w14:textId="77777777" w:rsidR="009D7664" w:rsidRDefault="009D7664" w:rsidP="008E539E">
      <w:pPr>
        <w:spacing w:after="0" w:line="480" w:lineRule="auto"/>
        <w:jc w:val="both"/>
        <w:rPr>
          <w:rFonts w:ascii="Times New Roman" w:hAnsi="Times New Roman" w:cs="Times New Roman"/>
          <w:sz w:val="24"/>
          <w:szCs w:val="24"/>
          <w:highlight w:val="yellow"/>
        </w:rPr>
      </w:pPr>
    </w:p>
    <w:p w14:paraId="21F32D70" w14:textId="14B8E157" w:rsidR="009D7664" w:rsidRDefault="009D7664" w:rsidP="008E539E">
      <w:pPr>
        <w:spacing w:after="0" w:line="480" w:lineRule="auto"/>
        <w:jc w:val="both"/>
        <w:rPr>
          <w:rFonts w:ascii="Times New Roman" w:hAnsi="Times New Roman" w:cs="Times New Roman"/>
          <w:sz w:val="24"/>
          <w:szCs w:val="24"/>
        </w:rPr>
      </w:pPr>
      <w:r w:rsidRPr="009D7664">
        <w:rPr>
          <w:rFonts w:ascii="Times New Roman" w:hAnsi="Times New Roman" w:cs="Times New Roman"/>
          <w:sz w:val="24"/>
          <w:szCs w:val="24"/>
          <w:highlight w:val="yellow"/>
        </w:rPr>
        <w:lastRenderedPageBreak/>
        <w:t>Table X</w:t>
      </w:r>
    </w:p>
    <w:p w14:paraId="1676815B" w14:textId="0FC7F585" w:rsidR="009D7664" w:rsidRPr="009D7664" w:rsidRDefault="009D7664" w:rsidP="008E539E">
      <w:pPr>
        <w:spacing w:after="0" w:line="480" w:lineRule="auto"/>
        <w:jc w:val="both"/>
        <w:rPr>
          <w:rFonts w:ascii="Times New Roman" w:hAnsi="Times New Roman" w:cs="Times New Roman"/>
          <w:i/>
          <w:iCs/>
          <w:sz w:val="24"/>
          <w:szCs w:val="24"/>
        </w:rPr>
      </w:pPr>
      <w:r w:rsidRPr="009D7664">
        <w:rPr>
          <w:rFonts w:ascii="Times New Roman" w:hAnsi="Times New Roman" w:cs="Times New Roman"/>
          <w:i/>
          <w:iCs/>
          <w:sz w:val="24"/>
          <w:szCs w:val="24"/>
        </w:rPr>
        <w:t>Generalised Linear Mixed Effects Models for All Experiments</w:t>
      </w:r>
    </w:p>
    <w:tbl>
      <w:tblPr>
        <w:tblW w:w="7615" w:type="dxa"/>
        <w:tblLook w:val="04A0" w:firstRow="1" w:lastRow="0" w:firstColumn="1" w:lastColumn="0" w:noHBand="0" w:noVBand="1"/>
      </w:tblPr>
      <w:tblGrid>
        <w:gridCol w:w="4064"/>
        <w:gridCol w:w="269"/>
        <w:gridCol w:w="725"/>
        <w:gridCol w:w="725"/>
        <w:gridCol w:w="725"/>
        <w:gridCol w:w="621"/>
        <w:gridCol w:w="486"/>
      </w:tblGrid>
      <w:tr w:rsidR="009D7664" w:rsidRPr="009D7664" w14:paraId="31133F64" w14:textId="77777777" w:rsidTr="00A2796F">
        <w:trPr>
          <w:trHeight w:val="294"/>
        </w:trPr>
        <w:tc>
          <w:tcPr>
            <w:tcW w:w="4064" w:type="dxa"/>
            <w:tcBorders>
              <w:top w:val="single" w:sz="8" w:space="0" w:color="auto"/>
              <w:left w:val="nil"/>
              <w:bottom w:val="single" w:sz="8" w:space="0" w:color="auto"/>
              <w:right w:val="nil"/>
            </w:tcBorders>
            <w:shd w:val="clear" w:color="000000" w:fill="FFFFFF"/>
            <w:vAlign w:val="center"/>
            <w:hideMark/>
          </w:tcPr>
          <w:p w14:paraId="66A26CE4"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269" w:type="dxa"/>
            <w:tcBorders>
              <w:top w:val="single" w:sz="8" w:space="0" w:color="auto"/>
              <w:left w:val="nil"/>
              <w:bottom w:val="single" w:sz="8" w:space="0" w:color="auto"/>
              <w:right w:val="nil"/>
            </w:tcBorders>
            <w:shd w:val="clear" w:color="000000" w:fill="FFFFFF"/>
            <w:vAlign w:val="center"/>
            <w:hideMark/>
          </w:tcPr>
          <w:p w14:paraId="0038678F"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3282" w:type="dxa"/>
            <w:gridSpan w:val="5"/>
            <w:tcBorders>
              <w:top w:val="single" w:sz="8" w:space="0" w:color="auto"/>
              <w:left w:val="nil"/>
              <w:bottom w:val="single" w:sz="8" w:space="0" w:color="auto"/>
              <w:right w:val="nil"/>
            </w:tcBorders>
            <w:shd w:val="clear" w:color="000000" w:fill="FFFFFF"/>
            <w:vAlign w:val="center"/>
            <w:hideMark/>
          </w:tcPr>
          <w:p w14:paraId="0EE98EAD"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Experiment 1</w:t>
            </w:r>
          </w:p>
        </w:tc>
      </w:tr>
      <w:tr w:rsidR="009D7664" w:rsidRPr="009D7664" w14:paraId="77963894" w14:textId="77777777" w:rsidTr="00A2796F">
        <w:trPr>
          <w:trHeight w:val="294"/>
        </w:trPr>
        <w:tc>
          <w:tcPr>
            <w:tcW w:w="4064" w:type="dxa"/>
            <w:tcBorders>
              <w:top w:val="nil"/>
              <w:left w:val="nil"/>
              <w:bottom w:val="nil"/>
              <w:right w:val="nil"/>
            </w:tcBorders>
            <w:shd w:val="clear" w:color="000000" w:fill="FFFFFF"/>
            <w:vAlign w:val="center"/>
            <w:hideMark/>
          </w:tcPr>
          <w:p w14:paraId="4A73BE8B"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269" w:type="dxa"/>
            <w:tcBorders>
              <w:top w:val="nil"/>
              <w:left w:val="nil"/>
              <w:bottom w:val="nil"/>
              <w:right w:val="nil"/>
            </w:tcBorders>
            <w:shd w:val="clear" w:color="000000" w:fill="FFFFFF"/>
            <w:vAlign w:val="center"/>
            <w:hideMark/>
          </w:tcPr>
          <w:p w14:paraId="5561B708"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2796" w:type="dxa"/>
            <w:gridSpan w:val="4"/>
            <w:tcBorders>
              <w:top w:val="single" w:sz="8" w:space="0" w:color="auto"/>
              <w:left w:val="nil"/>
              <w:bottom w:val="single" w:sz="8" w:space="0" w:color="auto"/>
              <w:right w:val="nil"/>
            </w:tcBorders>
            <w:shd w:val="clear" w:color="000000" w:fill="FFFFFF"/>
            <w:vAlign w:val="center"/>
            <w:hideMark/>
          </w:tcPr>
          <w:p w14:paraId="20B79443"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Solution Rate</w:t>
            </w:r>
          </w:p>
        </w:tc>
        <w:tc>
          <w:tcPr>
            <w:tcW w:w="486" w:type="dxa"/>
            <w:tcBorders>
              <w:top w:val="nil"/>
              <w:left w:val="nil"/>
              <w:bottom w:val="nil"/>
              <w:right w:val="nil"/>
            </w:tcBorders>
            <w:shd w:val="clear" w:color="000000" w:fill="FFFFFF"/>
            <w:vAlign w:val="center"/>
            <w:hideMark/>
          </w:tcPr>
          <w:p w14:paraId="3DBF8676"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A2796F" w:rsidRPr="009D7664" w14:paraId="66DBF4FF" w14:textId="77777777" w:rsidTr="00A2796F">
        <w:trPr>
          <w:trHeight w:val="294"/>
        </w:trPr>
        <w:tc>
          <w:tcPr>
            <w:tcW w:w="4064" w:type="dxa"/>
            <w:tcBorders>
              <w:top w:val="nil"/>
              <w:left w:val="nil"/>
              <w:bottom w:val="nil"/>
              <w:right w:val="nil"/>
            </w:tcBorders>
            <w:shd w:val="clear" w:color="000000" w:fill="FFFFFF"/>
            <w:vAlign w:val="center"/>
            <w:hideMark/>
          </w:tcPr>
          <w:p w14:paraId="59056C31"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269" w:type="dxa"/>
            <w:tcBorders>
              <w:top w:val="nil"/>
              <w:left w:val="nil"/>
              <w:bottom w:val="nil"/>
              <w:right w:val="nil"/>
            </w:tcBorders>
            <w:shd w:val="clear" w:color="000000" w:fill="FFFFFF"/>
            <w:vAlign w:val="center"/>
            <w:hideMark/>
          </w:tcPr>
          <w:p w14:paraId="40147954" w14:textId="6B24421D"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p>
        </w:tc>
        <w:tc>
          <w:tcPr>
            <w:tcW w:w="725" w:type="dxa"/>
            <w:tcBorders>
              <w:top w:val="nil"/>
              <w:left w:val="nil"/>
              <w:bottom w:val="single" w:sz="8" w:space="0" w:color="auto"/>
              <w:right w:val="nil"/>
            </w:tcBorders>
            <w:shd w:val="clear" w:color="000000" w:fill="FFFFFF"/>
            <w:vAlign w:val="center"/>
            <w:hideMark/>
          </w:tcPr>
          <w:p w14:paraId="6C7F6A13" w14:textId="77777777"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b</w:t>
            </w:r>
          </w:p>
        </w:tc>
        <w:tc>
          <w:tcPr>
            <w:tcW w:w="725" w:type="dxa"/>
            <w:tcBorders>
              <w:top w:val="single" w:sz="8" w:space="0" w:color="auto"/>
              <w:left w:val="nil"/>
              <w:bottom w:val="single" w:sz="8" w:space="0" w:color="auto"/>
              <w:right w:val="nil"/>
            </w:tcBorders>
            <w:shd w:val="clear" w:color="000000" w:fill="FFFFFF"/>
            <w:vAlign w:val="center"/>
            <w:hideMark/>
          </w:tcPr>
          <w:p w14:paraId="6F153D95" w14:textId="77777777"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SE</w:t>
            </w:r>
          </w:p>
        </w:tc>
        <w:tc>
          <w:tcPr>
            <w:tcW w:w="725" w:type="dxa"/>
            <w:tcBorders>
              <w:top w:val="single" w:sz="8" w:space="0" w:color="auto"/>
              <w:left w:val="nil"/>
              <w:bottom w:val="single" w:sz="8" w:space="0" w:color="auto"/>
              <w:right w:val="nil"/>
            </w:tcBorders>
            <w:shd w:val="clear" w:color="000000" w:fill="FFFFFF"/>
            <w:vAlign w:val="center"/>
            <w:hideMark/>
          </w:tcPr>
          <w:p w14:paraId="1CE85F83" w14:textId="77777777"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z</w:t>
            </w:r>
          </w:p>
        </w:tc>
        <w:tc>
          <w:tcPr>
            <w:tcW w:w="1107" w:type="dxa"/>
            <w:gridSpan w:val="2"/>
            <w:tcBorders>
              <w:top w:val="single" w:sz="8" w:space="0" w:color="auto"/>
              <w:left w:val="nil"/>
              <w:bottom w:val="single" w:sz="8" w:space="0" w:color="auto"/>
              <w:right w:val="nil"/>
            </w:tcBorders>
            <w:shd w:val="clear" w:color="000000" w:fill="FFFFFF"/>
            <w:vAlign w:val="center"/>
            <w:hideMark/>
          </w:tcPr>
          <w:p w14:paraId="19A4EB1A" w14:textId="77777777"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Sign</w:t>
            </w:r>
            <w:r w:rsidRPr="009D7664">
              <w:rPr>
                <w:rFonts w:ascii="Times New Roman" w:eastAsia="Times New Roman" w:hAnsi="Times New Roman" w:cs="Times New Roman"/>
                <w:color w:val="000000"/>
                <w:sz w:val="21"/>
                <w:szCs w:val="21"/>
                <w:lang w:eastAsia="en-GB"/>
              </w:rPr>
              <w:t>.</w:t>
            </w:r>
          </w:p>
        </w:tc>
      </w:tr>
      <w:tr w:rsidR="009D7664" w:rsidRPr="009D7664" w14:paraId="4675CDBB" w14:textId="77777777" w:rsidTr="00A2796F">
        <w:trPr>
          <w:trHeight w:val="294"/>
        </w:trPr>
        <w:tc>
          <w:tcPr>
            <w:tcW w:w="4064" w:type="dxa"/>
            <w:tcBorders>
              <w:top w:val="nil"/>
              <w:left w:val="nil"/>
              <w:bottom w:val="single" w:sz="8" w:space="0" w:color="auto"/>
              <w:right w:val="nil"/>
            </w:tcBorders>
            <w:shd w:val="clear" w:color="000000" w:fill="FFFFFF"/>
            <w:vAlign w:val="center"/>
            <w:hideMark/>
          </w:tcPr>
          <w:p w14:paraId="1F52CF74"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Factor</w:t>
            </w:r>
          </w:p>
        </w:tc>
        <w:tc>
          <w:tcPr>
            <w:tcW w:w="269" w:type="dxa"/>
            <w:tcBorders>
              <w:top w:val="nil"/>
              <w:left w:val="nil"/>
              <w:bottom w:val="nil"/>
              <w:right w:val="nil"/>
            </w:tcBorders>
            <w:shd w:val="clear" w:color="000000" w:fill="FFFFFF"/>
            <w:vAlign w:val="center"/>
            <w:hideMark/>
          </w:tcPr>
          <w:p w14:paraId="46ED4F6F"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725" w:type="dxa"/>
            <w:tcBorders>
              <w:top w:val="nil"/>
              <w:left w:val="nil"/>
              <w:bottom w:val="nil"/>
              <w:right w:val="nil"/>
            </w:tcBorders>
            <w:shd w:val="clear" w:color="000000" w:fill="FFFFFF"/>
            <w:vAlign w:val="center"/>
            <w:hideMark/>
          </w:tcPr>
          <w:p w14:paraId="190D3B4E"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2BA8DAFB"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07E59924"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621" w:type="dxa"/>
            <w:tcBorders>
              <w:top w:val="nil"/>
              <w:left w:val="nil"/>
              <w:bottom w:val="nil"/>
              <w:right w:val="nil"/>
            </w:tcBorders>
            <w:shd w:val="clear" w:color="000000" w:fill="FFFFFF"/>
            <w:vAlign w:val="center"/>
            <w:hideMark/>
          </w:tcPr>
          <w:p w14:paraId="0E30B846"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486" w:type="dxa"/>
            <w:tcBorders>
              <w:top w:val="nil"/>
              <w:left w:val="nil"/>
              <w:bottom w:val="nil"/>
              <w:right w:val="nil"/>
            </w:tcBorders>
            <w:shd w:val="clear" w:color="000000" w:fill="FFFFFF"/>
            <w:vAlign w:val="center"/>
            <w:hideMark/>
          </w:tcPr>
          <w:p w14:paraId="7E19FFC3"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9D7664" w:rsidRPr="009D7664" w14:paraId="575CBBB2" w14:textId="77777777" w:rsidTr="00A2796F">
        <w:trPr>
          <w:trHeight w:val="288"/>
        </w:trPr>
        <w:tc>
          <w:tcPr>
            <w:tcW w:w="4064" w:type="dxa"/>
            <w:tcBorders>
              <w:top w:val="nil"/>
              <w:left w:val="nil"/>
              <w:bottom w:val="nil"/>
              <w:right w:val="nil"/>
            </w:tcBorders>
            <w:shd w:val="clear" w:color="000000" w:fill="FFFFFF"/>
            <w:vAlign w:val="center"/>
            <w:hideMark/>
          </w:tcPr>
          <w:p w14:paraId="30625C5F"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Intercept</w:t>
            </w:r>
          </w:p>
        </w:tc>
        <w:tc>
          <w:tcPr>
            <w:tcW w:w="269" w:type="dxa"/>
            <w:tcBorders>
              <w:top w:val="nil"/>
              <w:left w:val="nil"/>
              <w:bottom w:val="nil"/>
              <w:right w:val="nil"/>
            </w:tcBorders>
            <w:shd w:val="clear" w:color="000000" w:fill="FFFFFF"/>
            <w:vAlign w:val="center"/>
            <w:hideMark/>
          </w:tcPr>
          <w:p w14:paraId="487E6F65"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35844916"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-0.538</w:t>
            </w:r>
          </w:p>
        </w:tc>
        <w:tc>
          <w:tcPr>
            <w:tcW w:w="725" w:type="dxa"/>
            <w:tcBorders>
              <w:top w:val="nil"/>
              <w:left w:val="nil"/>
              <w:bottom w:val="nil"/>
              <w:right w:val="nil"/>
            </w:tcBorders>
            <w:shd w:val="clear" w:color="000000" w:fill="FFFFFF"/>
            <w:vAlign w:val="center"/>
            <w:hideMark/>
          </w:tcPr>
          <w:p w14:paraId="2EF4B134"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0.116</w:t>
            </w:r>
          </w:p>
        </w:tc>
        <w:tc>
          <w:tcPr>
            <w:tcW w:w="725" w:type="dxa"/>
            <w:tcBorders>
              <w:top w:val="nil"/>
              <w:left w:val="nil"/>
              <w:bottom w:val="nil"/>
              <w:right w:val="nil"/>
            </w:tcBorders>
            <w:shd w:val="clear" w:color="000000" w:fill="FFFFFF"/>
            <w:vAlign w:val="center"/>
            <w:hideMark/>
          </w:tcPr>
          <w:p w14:paraId="7C3ED40E"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-4.636</w:t>
            </w:r>
          </w:p>
        </w:tc>
        <w:tc>
          <w:tcPr>
            <w:tcW w:w="621" w:type="dxa"/>
            <w:tcBorders>
              <w:top w:val="nil"/>
              <w:left w:val="nil"/>
              <w:bottom w:val="nil"/>
              <w:right w:val="nil"/>
            </w:tcBorders>
            <w:shd w:val="clear" w:color="000000" w:fill="FFFFFF"/>
            <w:vAlign w:val="center"/>
            <w:hideMark/>
          </w:tcPr>
          <w:p w14:paraId="115A17D2"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0.000</w:t>
            </w:r>
          </w:p>
        </w:tc>
        <w:tc>
          <w:tcPr>
            <w:tcW w:w="486" w:type="dxa"/>
            <w:tcBorders>
              <w:top w:val="nil"/>
              <w:left w:val="nil"/>
              <w:bottom w:val="nil"/>
              <w:right w:val="nil"/>
            </w:tcBorders>
            <w:shd w:val="clear" w:color="000000" w:fill="FFFFFF"/>
            <w:vAlign w:val="center"/>
            <w:hideMark/>
          </w:tcPr>
          <w:p w14:paraId="48509B25"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6F0A9B0F" w14:textId="77777777" w:rsidTr="00A2796F">
        <w:trPr>
          <w:trHeight w:val="288"/>
        </w:trPr>
        <w:tc>
          <w:tcPr>
            <w:tcW w:w="4064" w:type="dxa"/>
            <w:tcBorders>
              <w:top w:val="nil"/>
              <w:left w:val="nil"/>
              <w:bottom w:val="nil"/>
              <w:right w:val="nil"/>
            </w:tcBorders>
            <w:shd w:val="clear" w:color="000000" w:fill="FFFFFF"/>
            <w:vAlign w:val="center"/>
            <w:hideMark/>
          </w:tcPr>
          <w:p w14:paraId="1B999307" w14:textId="571F044A" w:rsidR="009D7664" w:rsidRPr="009D7664" w:rsidRDefault="00A2796F" w:rsidP="009D7664">
            <w:pPr>
              <w:spacing w:after="0" w:line="240" w:lineRule="auto"/>
              <w:jc w:val="both"/>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Difficult</w:t>
            </w:r>
            <w:r w:rsidR="009D7664" w:rsidRPr="009D7664">
              <w:rPr>
                <w:rFonts w:ascii="Times New Roman" w:eastAsia="Times New Roman" w:hAnsi="Times New Roman" w:cs="Times New Roman"/>
                <w:color w:val="000000"/>
                <w:sz w:val="18"/>
                <w:szCs w:val="18"/>
                <w:lang w:eastAsia="en-GB"/>
              </w:rPr>
              <w:t xml:space="preserve"> - Easy</w:t>
            </w:r>
          </w:p>
        </w:tc>
        <w:tc>
          <w:tcPr>
            <w:tcW w:w="269" w:type="dxa"/>
            <w:tcBorders>
              <w:top w:val="nil"/>
              <w:left w:val="nil"/>
              <w:bottom w:val="nil"/>
              <w:right w:val="nil"/>
            </w:tcBorders>
            <w:shd w:val="clear" w:color="000000" w:fill="FFFFFF"/>
            <w:vAlign w:val="center"/>
            <w:hideMark/>
          </w:tcPr>
          <w:p w14:paraId="6DAA3494"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35B00515"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-0.637</w:t>
            </w:r>
          </w:p>
        </w:tc>
        <w:tc>
          <w:tcPr>
            <w:tcW w:w="725" w:type="dxa"/>
            <w:tcBorders>
              <w:top w:val="nil"/>
              <w:left w:val="nil"/>
              <w:bottom w:val="nil"/>
              <w:right w:val="nil"/>
            </w:tcBorders>
            <w:shd w:val="clear" w:color="000000" w:fill="FFFFFF"/>
            <w:vAlign w:val="center"/>
            <w:hideMark/>
          </w:tcPr>
          <w:p w14:paraId="3CBFBF16"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0.113</w:t>
            </w:r>
          </w:p>
        </w:tc>
        <w:tc>
          <w:tcPr>
            <w:tcW w:w="725" w:type="dxa"/>
            <w:tcBorders>
              <w:top w:val="nil"/>
              <w:left w:val="nil"/>
              <w:bottom w:val="nil"/>
              <w:right w:val="nil"/>
            </w:tcBorders>
            <w:shd w:val="clear" w:color="000000" w:fill="FFFFFF"/>
            <w:vAlign w:val="center"/>
            <w:hideMark/>
          </w:tcPr>
          <w:p w14:paraId="23127B45"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-5.651</w:t>
            </w:r>
          </w:p>
        </w:tc>
        <w:tc>
          <w:tcPr>
            <w:tcW w:w="621" w:type="dxa"/>
            <w:tcBorders>
              <w:top w:val="nil"/>
              <w:left w:val="nil"/>
              <w:bottom w:val="nil"/>
              <w:right w:val="nil"/>
            </w:tcBorders>
            <w:shd w:val="clear" w:color="000000" w:fill="FFFFFF"/>
            <w:vAlign w:val="center"/>
            <w:hideMark/>
          </w:tcPr>
          <w:p w14:paraId="170FDC76"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0.000</w:t>
            </w:r>
          </w:p>
        </w:tc>
        <w:tc>
          <w:tcPr>
            <w:tcW w:w="486" w:type="dxa"/>
            <w:tcBorders>
              <w:top w:val="nil"/>
              <w:left w:val="nil"/>
              <w:bottom w:val="nil"/>
              <w:right w:val="nil"/>
            </w:tcBorders>
            <w:shd w:val="clear" w:color="000000" w:fill="FFFFFF"/>
            <w:vAlign w:val="center"/>
            <w:hideMark/>
          </w:tcPr>
          <w:p w14:paraId="56895EE7"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1BAB2B4D" w14:textId="77777777" w:rsidTr="00A2796F">
        <w:trPr>
          <w:trHeight w:val="294"/>
        </w:trPr>
        <w:tc>
          <w:tcPr>
            <w:tcW w:w="4064" w:type="dxa"/>
            <w:tcBorders>
              <w:top w:val="nil"/>
              <w:left w:val="nil"/>
              <w:bottom w:val="nil"/>
              <w:right w:val="nil"/>
            </w:tcBorders>
            <w:shd w:val="clear" w:color="000000" w:fill="FFFFFF"/>
            <w:vAlign w:val="center"/>
            <w:hideMark/>
          </w:tcPr>
          <w:p w14:paraId="04EB71CF"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Steady-State - Quiet</w:t>
            </w:r>
          </w:p>
        </w:tc>
        <w:tc>
          <w:tcPr>
            <w:tcW w:w="269" w:type="dxa"/>
            <w:tcBorders>
              <w:top w:val="nil"/>
              <w:left w:val="nil"/>
              <w:bottom w:val="nil"/>
              <w:right w:val="nil"/>
            </w:tcBorders>
            <w:shd w:val="clear" w:color="000000" w:fill="FFFFFF"/>
            <w:vAlign w:val="center"/>
            <w:hideMark/>
          </w:tcPr>
          <w:p w14:paraId="5779C047"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74D258D4"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-0.089</w:t>
            </w:r>
          </w:p>
        </w:tc>
        <w:tc>
          <w:tcPr>
            <w:tcW w:w="725" w:type="dxa"/>
            <w:tcBorders>
              <w:top w:val="nil"/>
              <w:left w:val="nil"/>
              <w:bottom w:val="nil"/>
              <w:right w:val="nil"/>
            </w:tcBorders>
            <w:shd w:val="clear" w:color="000000" w:fill="FFFFFF"/>
            <w:vAlign w:val="center"/>
            <w:hideMark/>
          </w:tcPr>
          <w:p w14:paraId="44A6B294"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0.101</w:t>
            </w:r>
          </w:p>
        </w:tc>
        <w:tc>
          <w:tcPr>
            <w:tcW w:w="725" w:type="dxa"/>
            <w:tcBorders>
              <w:top w:val="nil"/>
              <w:left w:val="nil"/>
              <w:bottom w:val="nil"/>
              <w:right w:val="nil"/>
            </w:tcBorders>
            <w:shd w:val="clear" w:color="000000" w:fill="FFFFFF"/>
            <w:vAlign w:val="center"/>
            <w:hideMark/>
          </w:tcPr>
          <w:p w14:paraId="4A1DB174"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-0.880</w:t>
            </w:r>
          </w:p>
        </w:tc>
        <w:tc>
          <w:tcPr>
            <w:tcW w:w="621" w:type="dxa"/>
            <w:tcBorders>
              <w:top w:val="nil"/>
              <w:left w:val="nil"/>
              <w:bottom w:val="nil"/>
              <w:right w:val="nil"/>
            </w:tcBorders>
            <w:shd w:val="clear" w:color="000000" w:fill="FFFFFF"/>
            <w:vAlign w:val="center"/>
            <w:hideMark/>
          </w:tcPr>
          <w:p w14:paraId="702D993D"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0.379</w:t>
            </w:r>
          </w:p>
        </w:tc>
        <w:tc>
          <w:tcPr>
            <w:tcW w:w="486" w:type="dxa"/>
            <w:tcBorders>
              <w:top w:val="nil"/>
              <w:left w:val="nil"/>
              <w:bottom w:val="nil"/>
              <w:right w:val="nil"/>
            </w:tcBorders>
            <w:shd w:val="clear" w:color="000000" w:fill="FFFFFF"/>
            <w:vAlign w:val="center"/>
            <w:hideMark/>
          </w:tcPr>
          <w:p w14:paraId="205C9ACB"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9D7664" w:rsidRPr="009D7664" w14:paraId="2D4212EB" w14:textId="77777777" w:rsidTr="00A2796F">
        <w:trPr>
          <w:trHeight w:val="294"/>
        </w:trPr>
        <w:tc>
          <w:tcPr>
            <w:tcW w:w="4064" w:type="dxa"/>
            <w:tcBorders>
              <w:top w:val="nil"/>
              <w:left w:val="nil"/>
              <w:bottom w:val="nil"/>
              <w:right w:val="nil"/>
            </w:tcBorders>
            <w:shd w:val="clear" w:color="000000" w:fill="FFFFFF"/>
            <w:vAlign w:val="center"/>
            <w:hideMark/>
          </w:tcPr>
          <w:p w14:paraId="10A8DC60"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Changing-State - Steady-State</w:t>
            </w:r>
          </w:p>
        </w:tc>
        <w:tc>
          <w:tcPr>
            <w:tcW w:w="269" w:type="dxa"/>
            <w:tcBorders>
              <w:top w:val="nil"/>
              <w:left w:val="nil"/>
              <w:bottom w:val="nil"/>
              <w:right w:val="nil"/>
            </w:tcBorders>
            <w:shd w:val="clear" w:color="000000" w:fill="FFFFFF"/>
            <w:vAlign w:val="center"/>
            <w:hideMark/>
          </w:tcPr>
          <w:p w14:paraId="391B1994"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5FB12046"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-0.535</w:t>
            </w:r>
          </w:p>
        </w:tc>
        <w:tc>
          <w:tcPr>
            <w:tcW w:w="725" w:type="dxa"/>
            <w:tcBorders>
              <w:top w:val="nil"/>
              <w:left w:val="nil"/>
              <w:bottom w:val="nil"/>
              <w:right w:val="nil"/>
            </w:tcBorders>
            <w:shd w:val="clear" w:color="000000" w:fill="FFFFFF"/>
            <w:vAlign w:val="center"/>
            <w:hideMark/>
          </w:tcPr>
          <w:p w14:paraId="293011A5"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0.105</w:t>
            </w:r>
          </w:p>
        </w:tc>
        <w:tc>
          <w:tcPr>
            <w:tcW w:w="725" w:type="dxa"/>
            <w:tcBorders>
              <w:top w:val="nil"/>
              <w:left w:val="nil"/>
              <w:bottom w:val="nil"/>
              <w:right w:val="nil"/>
            </w:tcBorders>
            <w:shd w:val="clear" w:color="000000" w:fill="FFFFFF"/>
            <w:vAlign w:val="center"/>
            <w:hideMark/>
          </w:tcPr>
          <w:p w14:paraId="3421B637"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-5.082</w:t>
            </w:r>
          </w:p>
        </w:tc>
        <w:tc>
          <w:tcPr>
            <w:tcW w:w="621" w:type="dxa"/>
            <w:tcBorders>
              <w:top w:val="nil"/>
              <w:left w:val="nil"/>
              <w:bottom w:val="nil"/>
              <w:right w:val="nil"/>
            </w:tcBorders>
            <w:shd w:val="clear" w:color="000000" w:fill="FFFFFF"/>
            <w:vAlign w:val="center"/>
            <w:hideMark/>
          </w:tcPr>
          <w:p w14:paraId="0C583C91"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0.000</w:t>
            </w:r>
          </w:p>
        </w:tc>
        <w:tc>
          <w:tcPr>
            <w:tcW w:w="486" w:type="dxa"/>
            <w:tcBorders>
              <w:top w:val="nil"/>
              <w:left w:val="nil"/>
              <w:bottom w:val="nil"/>
              <w:right w:val="nil"/>
            </w:tcBorders>
            <w:shd w:val="clear" w:color="000000" w:fill="FFFFFF"/>
            <w:vAlign w:val="center"/>
            <w:hideMark/>
          </w:tcPr>
          <w:p w14:paraId="30183F53"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05F14EBB" w14:textId="77777777" w:rsidTr="00A2796F">
        <w:trPr>
          <w:trHeight w:val="288"/>
        </w:trPr>
        <w:tc>
          <w:tcPr>
            <w:tcW w:w="4064" w:type="dxa"/>
            <w:tcBorders>
              <w:top w:val="nil"/>
              <w:left w:val="nil"/>
              <w:bottom w:val="nil"/>
              <w:right w:val="nil"/>
            </w:tcBorders>
            <w:shd w:val="clear" w:color="000000" w:fill="FFFFFF"/>
            <w:vAlign w:val="center"/>
            <w:hideMark/>
          </w:tcPr>
          <w:p w14:paraId="5ADC8AF3" w14:textId="7ED205D4"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r w:rsidR="00A2796F">
              <w:rPr>
                <w:rFonts w:ascii="Times New Roman" w:eastAsia="Times New Roman" w:hAnsi="Times New Roman" w:cs="Times New Roman"/>
                <w:color w:val="000000"/>
                <w:sz w:val="18"/>
                <w:szCs w:val="18"/>
                <w:lang w:eastAsia="en-GB"/>
              </w:rPr>
              <w:t>Difficult</w:t>
            </w:r>
            <w:r w:rsidR="00A2796F" w:rsidRPr="009D7664">
              <w:rPr>
                <w:rFonts w:ascii="Times New Roman" w:eastAsia="Times New Roman" w:hAnsi="Times New Roman" w:cs="Times New Roman"/>
                <w:color w:val="000000"/>
                <w:sz w:val="18"/>
                <w:szCs w:val="18"/>
                <w:lang w:eastAsia="en-GB"/>
              </w:rPr>
              <w:t xml:space="preserve"> </w:t>
            </w:r>
            <w:r w:rsidRPr="009D7664">
              <w:rPr>
                <w:rFonts w:ascii="Times New Roman" w:eastAsia="Times New Roman" w:hAnsi="Times New Roman" w:cs="Times New Roman"/>
                <w:color w:val="000000"/>
                <w:sz w:val="18"/>
                <w:szCs w:val="18"/>
                <w:lang w:eastAsia="en-GB"/>
              </w:rPr>
              <w:t xml:space="preserve">– Easy) </w:t>
            </w:r>
            <w:r w:rsidRPr="009D7664">
              <w:rPr>
                <w:rFonts w:ascii="Symbol" w:eastAsia="Times New Roman" w:hAnsi="Symbol" w:cs="Times New Roman"/>
                <w:color w:val="000000"/>
                <w:sz w:val="18"/>
                <w:szCs w:val="18"/>
                <w:lang w:eastAsia="en-GB"/>
              </w:rPr>
              <w:t xml:space="preserve">´ </w:t>
            </w:r>
            <w:r w:rsidRPr="009D7664">
              <w:rPr>
                <w:rFonts w:ascii="Times New Roman" w:eastAsia="Times New Roman" w:hAnsi="Times New Roman" w:cs="Times New Roman"/>
                <w:color w:val="000000"/>
                <w:sz w:val="18"/>
                <w:szCs w:val="18"/>
                <w:lang w:eastAsia="en-GB"/>
              </w:rPr>
              <w:t>(Steady-State – Quiet)</w:t>
            </w:r>
          </w:p>
        </w:tc>
        <w:tc>
          <w:tcPr>
            <w:tcW w:w="269" w:type="dxa"/>
            <w:tcBorders>
              <w:top w:val="nil"/>
              <w:left w:val="nil"/>
              <w:bottom w:val="nil"/>
              <w:right w:val="nil"/>
            </w:tcBorders>
            <w:shd w:val="clear" w:color="000000" w:fill="FFFFFF"/>
            <w:vAlign w:val="center"/>
            <w:hideMark/>
          </w:tcPr>
          <w:p w14:paraId="59CB745A"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6D3B85FF"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-0.290</w:t>
            </w:r>
          </w:p>
        </w:tc>
        <w:tc>
          <w:tcPr>
            <w:tcW w:w="725" w:type="dxa"/>
            <w:tcBorders>
              <w:top w:val="nil"/>
              <w:left w:val="nil"/>
              <w:bottom w:val="nil"/>
              <w:right w:val="nil"/>
            </w:tcBorders>
            <w:shd w:val="clear" w:color="000000" w:fill="FFFFFF"/>
            <w:vAlign w:val="center"/>
            <w:hideMark/>
          </w:tcPr>
          <w:p w14:paraId="1F9077A8"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0.202</w:t>
            </w:r>
          </w:p>
        </w:tc>
        <w:tc>
          <w:tcPr>
            <w:tcW w:w="725" w:type="dxa"/>
            <w:tcBorders>
              <w:top w:val="nil"/>
              <w:left w:val="nil"/>
              <w:bottom w:val="nil"/>
              <w:right w:val="nil"/>
            </w:tcBorders>
            <w:shd w:val="clear" w:color="000000" w:fill="FFFFFF"/>
            <w:vAlign w:val="center"/>
            <w:hideMark/>
          </w:tcPr>
          <w:p w14:paraId="044B30CA"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-1.434</w:t>
            </w:r>
          </w:p>
        </w:tc>
        <w:tc>
          <w:tcPr>
            <w:tcW w:w="621" w:type="dxa"/>
            <w:tcBorders>
              <w:top w:val="nil"/>
              <w:left w:val="nil"/>
              <w:bottom w:val="nil"/>
              <w:right w:val="nil"/>
            </w:tcBorders>
            <w:shd w:val="clear" w:color="000000" w:fill="FFFFFF"/>
            <w:vAlign w:val="center"/>
            <w:hideMark/>
          </w:tcPr>
          <w:p w14:paraId="539B772B"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0.152</w:t>
            </w:r>
          </w:p>
        </w:tc>
        <w:tc>
          <w:tcPr>
            <w:tcW w:w="486" w:type="dxa"/>
            <w:tcBorders>
              <w:top w:val="nil"/>
              <w:left w:val="nil"/>
              <w:bottom w:val="nil"/>
              <w:right w:val="nil"/>
            </w:tcBorders>
            <w:shd w:val="clear" w:color="000000" w:fill="FFFFFF"/>
            <w:vAlign w:val="center"/>
            <w:hideMark/>
          </w:tcPr>
          <w:p w14:paraId="0E3798E5"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9D7664" w:rsidRPr="009D7664" w14:paraId="71D9893E" w14:textId="77777777" w:rsidTr="00A2796F">
        <w:trPr>
          <w:trHeight w:val="294"/>
        </w:trPr>
        <w:tc>
          <w:tcPr>
            <w:tcW w:w="4064" w:type="dxa"/>
            <w:tcBorders>
              <w:top w:val="nil"/>
              <w:left w:val="nil"/>
              <w:bottom w:val="nil"/>
              <w:right w:val="nil"/>
            </w:tcBorders>
            <w:shd w:val="clear" w:color="000000" w:fill="FFFFFF"/>
            <w:vAlign w:val="center"/>
            <w:hideMark/>
          </w:tcPr>
          <w:p w14:paraId="1565FEA1" w14:textId="7A533DEB"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r w:rsidR="00A2796F">
              <w:rPr>
                <w:rFonts w:ascii="Times New Roman" w:eastAsia="Times New Roman" w:hAnsi="Times New Roman" w:cs="Times New Roman"/>
                <w:color w:val="000000"/>
                <w:sz w:val="18"/>
                <w:szCs w:val="18"/>
                <w:lang w:eastAsia="en-GB"/>
              </w:rPr>
              <w:t>Difficult</w:t>
            </w:r>
            <w:r w:rsidR="00A2796F" w:rsidRPr="009D7664">
              <w:rPr>
                <w:rFonts w:ascii="Times New Roman" w:eastAsia="Times New Roman" w:hAnsi="Times New Roman" w:cs="Times New Roman"/>
                <w:color w:val="000000"/>
                <w:sz w:val="18"/>
                <w:szCs w:val="18"/>
                <w:lang w:eastAsia="en-GB"/>
              </w:rPr>
              <w:t xml:space="preserve"> </w:t>
            </w:r>
            <w:r w:rsidRPr="009D7664">
              <w:rPr>
                <w:rFonts w:ascii="Times New Roman" w:eastAsia="Times New Roman" w:hAnsi="Times New Roman" w:cs="Times New Roman"/>
                <w:color w:val="000000"/>
                <w:sz w:val="18"/>
                <w:szCs w:val="18"/>
                <w:lang w:eastAsia="en-GB"/>
              </w:rPr>
              <w:t xml:space="preserve">– Easy) </w:t>
            </w:r>
            <w:r w:rsidRPr="009D7664">
              <w:rPr>
                <w:rFonts w:ascii="Symbol" w:eastAsia="Times New Roman" w:hAnsi="Symbol" w:cs="Times New Roman"/>
                <w:color w:val="000000"/>
                <w:sz w:val="18"/>
                <w:szCs w:val="18"/>
                <w:lang w:eastAsia="en-GB"/>
              </w:rPr>
              <w:t>´</w:t>
            </w:r>
            <w:r w:rsidRPr="009D7664">
              <w:rPr>
                <w:rFonts w:ascii="Times New Roman" w:eastAsia="Times New Roman" w:hAnsi="Times New Roman" w:cs="Times New Roman"/>
                <w:color w:val="000000"/>
                <w:sz w:val="18"/>
                <w:szCs w:val="18"/>
                <w:lang w:eastAsia="en-GB"/>
              </w:rPr>
              <w:t xml:space="preserve"> (Changing-State - Steady-State)</w:t>
            </w:r>
          </w:p>
        </w:tc>
        <w:tc>
          <w:tcPr>
            <w:tcW w:w="269" w:type="dxa"/>
            <w:tcBorders>
              <w:top w:val="nil"/>
              <w:left w:val="nil"/>
              <w:bottom w:val="nil"/>
              <w:right w:val="nil"/>
            </w:tcBorders>
            <w:shd w:val="clear" w:color="000000" w:fill="FFFFFF"/>
            <w:vAlign w:val="center"/>
            <w:hideMark/>
          </w:tcPr>
          <w:p w14:paraId="04E61DCA"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0B1183CF"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0.050</w:t>
            </w:r>
          </w:p>
        </w:tc>
        <w:tc>
          <w:tcPr>
            <w:tcW w:w="725" w:type="dxa"/>
            <w:tcBorders>
              <w:top w:val="nil"/>
              <w:left w:val="nil"/>
              <w:bottom w:val="nil"/>
              <w:right w:val="nil"/>
            </w:tcBorders>
            <w:shd w:val="clear" w:color="000000" w:fill="FFFFFF"/>
            <w:vAlign w:val="center"/>
            <w:hideMark/>
          </w:tcPr>
          <w:p w14:paraId="39FA633B"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0.210</w:t>
            </w:r>
          </w:p>
        </w:tc>
        <w:tc>
          <w:tcPr>
            <w:tcW w:w="725" w:type="dxa"/>
            <w:tcBorders>
              <w:top w:val="nil"/>
              <w:left w:val="nil"/>
              <w:bottom w:val="nil"/>
              <w:right w:val="nil"/>
            </w:tcBorders>
            <w:shd w:val="clear" w:color="000000" w:fill="FFFFFF"/>
            <w:vAlign w:val="center"/>
            <w:hideMark/>
          </w:tcPr>
          <w:p w14:paraId="55BDAFC4"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0.240</w:t>
            </w:r>
          </w:p>
        </w:tc>
        <w:tc>
          <w:tcPr>
            <w:tcW w:w="621" w:type="dxa"/>
            <w:tcBorders>
              <w:top w:val="nil"/>
              <w:left w:val="nil"/>
              <w:bottom w:val="nil"/>
              <w:right w:val="nil"/>
            </w:tcBorders>
            <w:shd w:val="clear" w:color="000000" w:fill="FFFFFF"/>
            <w:vAlign w:val="center"/>
            <w:hideMark/>
          </w:tcPr>
          <w:p w14:paraId="690CCA2B"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0.810</w:t>
            </w:r>
          </w:p>
        </w:tc>
        <w:tc>
          <w:tcPr>
            <w:tcW w:w="486" w:type="dxa"/>
            <w:tcBorders>
              <w:top w:val="nil"/>
              <w:left w:val="nil"/>
              <w:bottom w:val="nil"/>
              <w:right w:val="nil"/>
            </w:tcBorders>
            <w:shd w:val="clear" w:color="000000" w:fill="FFFFFF"/>
            <w:vAlign w:val="center"/>
            <w:hideMark/>
          </w:tcPr>
          <w:p w14:paraId="2AB4B6E7"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9D7664" w:rsidRPr="009D7664" w14:paraId="02D28B81" w14:textId="77777777" w:rsidTr="00A2796F">
        <w:trPr>
          <w:trHeight w:val="294"/>
        </w:trPr>
        <w:tc>
          <w:tcPr>
            <w:tcW w:w="4064" w:type="dxa"/>
            <w:tcBorders>
              <w:top w:val="single" w:sz="8" w:space="0" w:color="auto"/>
              <w:left w:val="nil"/>
              <w:bottom w:val="single" w:sz="8" w:space="0" w:color="auto"/>
              <w:right w:val="nil"/>
            </w:tcBorders>
            <w:shd w:val="clear" w:color="000000" w:fill="FFFFFF"/>
            <w:vAlign w:val="center"/>
            <w:hideMark/>
          </w:tcPr>
          <w:p w14:paraId="4172FABF"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269" w:type="dxa"/>
            <w:tcBorders>
              <w:top w:val="single" w:sz="8" w:space="0" w:color="auto"/>
              <w:left w:val="nil"/>
              <w:bottom w:val="single" w:sz="8" w:space="0" w:color="auto"/>
              <w:right w:val="nil"/>
            </w:tcBorders>
            <w:shd w:val="clear" w:color="000000" w:fill="FFFFFF"/>
            <w:vAlign w:val="center"/>
            <w:hideMark/>
          </w:tcPr>
          <w:p w14:paraId="730A4887"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3282" w:type="dxa"/>
            <w:gridSpan w:val="5"/>
            <w:tcBorders>
              <w:top w:val="single" w:sz="8" w:space="0" w:color="auto"/>
              <w:left w:val="nil"/>
              <w:bottom w:val="single" w:sz="8" w:space="0" w:color="auto"/>
              <w:right w:val="nil"/>
            </w:tcBorders>
            <w:shd w:val="clear" w:color="000000" w:fill="FFFFFF"/>
            <w:vAlign w:val="center"/>
            <w:hideMark/>
          </w:tcPr>
          <w:p w14:paraId="6C8D4665"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Experiment 2</w:t>
            </w:r>
          </w:p>
        </w:tc>
      </w:tr>
      <w:tr w:rsidR="009D7664" w:rsidRPr="009D7664" w14:paraId="25A9478D" w14:textId="77777777" w:rsidTr="00A2796F">
        <w:trPr>
          <w:trHeight w:val="294"/>
        </w:trPr>
        <w:tc>
          <w:tcPr>
            <w:tcW w:w="4064" w:type="dxa"/>
            <w:tcBorders>
              <w:top w:val="nil"/>
              <w:left w:val="nil"/>
              <w:bottom w:val="nil"/>
              <w:right w:val="nil"/>
            </w:tcBorders>
            <w:shd w:val="clear" w:color="000000" w:fill="FFFFFF"/>
            <w:vAlign w:val="center"/>
            <w:hideMark/>
          </w:tcPr>
          <w:p w14:paraId="623E7C3F"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269" w:type="dxa"/>
            <w:tcBorders>
              <w:top w:val="nil"/>
              <w:left w:val="nil"/>
              <w:bottom w:val="nil"/>
              <w:right w:val="nil"/>
            </w:tcBorders>
            <w:shd w:val="clear" w:color="000000" w:fill="FFFFFF"/>
            <w:vAlign w:val="center"/>
            <w:hideMark/>
          </w:tcPr>
          <w:p w14:paraId="1231796C"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2796" w:type="dxa"/>
            <w:gridSpan w:val="4"/>
            <w:tcBorders>
              <w:top w:val="single" w:sz="8" w:space="0" w:color="auto"/>
              <w:left w:val="nil"/>
              <w:bottom w:val="single" w:sz="8" w:space="0" w:color="auto"/>
              <w:right w:val="nil"/>
            </w:tcBorders>
            <w:shd w:val="clear" w:color="000000" w:fill="FFFFFF"/>
            <w:vAlign w:val="center"/>
            <w:hideMark/>
          </w:tcPr>
          <w:p w14:paraId="0F0BEA5F"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Solution Rate</w:t>
            </w:r>
          </w:p>
        </w:tc>
        <w:tc>
          <w:tcPr>
            <w:tcW w:w="486" w:type="dxa"/>
            <w:tcBorders>
              <w:top w:val="nil"/>
              <w:left w:val="nil"/>
              <w:bottom w:val="nil"/>
              <w:right w:val="nil"/>
            </w:tcBorders>
            <w:shd w:val="clear" w:color="000000" w:fill="FFFFFF"/>
            <w:vAlign w:val="center"/>
            <w:hideMark/>
          </w:tcPr>
          <w:p w14:paraId="572AF296"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A2796F" w:rsidRPr="009D7664" w14:paraId="6B2BE430" w14:textId="77777777" w:rsidTr="00A2796F">
        <w:trPr>
          <w:trHeight w:val="294"/>
        </w:trPr>
        <w:tc>
          <w:tcPr>
            <w:tcW w:w="4064" w:type="dxa"/>
            <w:tcBorders>
              <w:top w:val="nil"/>
              <w:left w:val="nil"/>
              <w:bottom w:val="nil"/>
              <w:right w:val="nil"/>
            </w:tcBorders>
            <w:shd w:val="clear" w:color="000000" w:fill="FFFFFF"/>
            <w:vAlign w:val="center"/>
            <w:hideMark/>
          </w:tcPr>
          <w:p w14:paraId="6A2AA4A4"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269" w:type="dxa"/>
            <w:tcBorders>
              <w:top w:val="nil"/>
              <w:left w:val="nil"/>
              <w:bottom w:val="nil"/>
              <w:right w:val="nil"/>
            </w:tcBorders>
            <w:shd w:val="clear" w:color="000000" w:fill="FFFFFF"/>
            <w:vAlign w:val="center"/>
            <w:hideMark/>
          </w:tcPr>
          <w:p w14:paraId="00FB1F2B"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single" w:sz="8" w:space="0" w:color="auto"/>
              <w:right w:val="nil"/>
            </w:tcBorders>
            <w:shd w:val="clear" w:color="000000" w:fill="FFFFFF"/>
            <w:vAlign w:val="center"/>
            <w:hideMark/>
          </w:tcPr>
          <w:p w14:paraId="3CE76433"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b</w:t>
            </w:r>
          </w:p>
        </w:tc>
        <w:tc>
          <w:tcPr>
            <w:tcW w:w="725" w:type="dxa"/>
            <w:tcBorders>
              <w:top w:val="single" w:sz="8" w:space="0" w:color="auto"/>
              <w:left w:val="nil"/>
              <w:bottom w:val="single" w:sz="8" w:space="0" w:color="auto"/>
              <w:right w:val="nil"/>
            </w:tcBorders>
            <w:shd w:val="clear" w:color="000000" w:fill="FFFFFF"/>
            <w:vAlign w:val="center"/>
            <w:hideMark/>
          </w:tcPr>
          <w:p w14:paraId="13FBDF7C"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SE</w:t>
            </w:r>
          </w:p>
        </w:tc>
        <w:tc>
          <w:tcPr>
            <w:tcW w:w="725" w:type="dxa"/>
            <w:tcBorders>
              <w:top w:val="single" w:sz="8" w:space="0" w:color="auto"/>
              <w:left w:val="nil"/>
              <w:bottom w:val="single" w:sz="8" w:space="0" w:color="auto"/>
              <w:right w:val="nil"/>
            </w:tcBorders>
            <w:shd w:val="clear" w:color="000000" w:fill="FFFFFF"/>
            <w:vAlign w:val="center"/>
            <w:hideMark/>
          </w:tcPr>
          <w:p w14:paraId="40B946A7"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z</w:t>
            </w:r>
          </w:p>
        </w:tc>
        <w:tc>
          <w:tcPr>
            <w:tcW w:w="1107" w:type="dxa"/>
            <w:gridSpan w:val="2"/>
            <w:tcBorders>
              <w:top w:val="single" w:sz="8" w:space="0" w:color="auto"/>
              <w:left w:val="nil"/>
              <w:bottom w:val="single" w:sz="8" w:space="0" w:color="auto"/>
              <w:right w:val="nil"/>
            </w:tcBorders>
            <w:shd w:val="clear" w:color="000000" w:fill="FFFFFF"/>
            <w:vAlign w:val="center"/>
            <w:hideMark/>
          </w:tcPr>
          <w:p w14:paraId="1ED84DC3" w14:textId="77777777"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Sign</w:t>
            </w:r>
            <w:r w:rsidRPr="009D7664">
              <w:rPr>
                <w:rFonts w:ascii="Times New Roman" w:eastAsia="Times New Roman" w:hAnsi="Times New Roman" w:cs="Times New Roman"/>
                <w:color w:val="000000"/>
                <w:sz w:val="21"/>
                <w:szCs w:val="21"/>
                <w:lang w:eastAsia="en-GB"/>
              </w:rPr>
              <w:t>.</w:t>
            </w:r>
          </w:p>
        </w:tc>
      </w:tr>
      <w:tr w:rsidR="009D7664" w:rsidRPr="009D7664" w14:paraId="73EE9D8D" w14:textId="77777777" w:rsidTr="00A2796F">
        <w:trPr>
          <w:trHeight w:val="294"/>
        </w:trPr>
        <w:tc>
          <w:tcPr>
            <w:tcW w:w="4064" w:type="dxa"/>
            <w:tcBorders>
              <w:top w:val="nil"/>
              <w:left w:val="nil"/>
              <w:bottom w:val="single" w:sz="8" w:space="0" w:color="auto"/>
              <w:right w:val="nil"/>
            </w:tcBorders>
            <w:shd w:val="clear" w:color="000000" w:fill="FFFFFF"/>
            <w:vAlign w:val="center"/>
            <w:hideMark/>
          </w:tcPr>
          <w:p w14:paraId="0DDE080A"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Factor</w:t>
            </w:r>
          </w:p>
        </w:tc>
        <w:tc>
          <w:tcPr>
            <w:tcW w:w="269" w:type="dxa"/>
            <w:tcBorders>
              <w:top w:val="nil"/>
              <w:left w:val="nil"/>
              <w:bottom w:val="nil"/>
              <w:right w:val="nil"/>
            </w:tcBorders>
            <w:shd w:val="clear" w:color="000000" w:fill="FFFFFF"/>
            <w:vAlign w:val="center"/>
            <w:hideMark/>
          </w:tcPr>
          <w:p w14:paraId="19E73230"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557D2B03"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3DE7E82F"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04C3219A"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621" w:type="dxa"/>
            <w:tcBorders>
              <w:top w:val="nil"/>
              <w:left w:val="nil"/>
              <w:bottom w:val="nil"/>
              <w:right w:val="nil"/>
            </w:tcBorders>
            <w:shd w:val="clear" w:color="000000" w:fill="FFFFFF"/>
            <w:vAlign w:val="center"/>
            <w:hideMark/>
          </w:tcPr>
          <w:p w14:paraId="4CECD235"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486" w:type="dxa"/>
            <w:tcBorders>
              <w:top w:val="nil"/>
              <w:left w:val="nil"/>
              <w:bottom w:val="nil"/>
              <w:right w:val="nil"/>
            </w:tcBorders>
            <w:shd w:val="clear" w:color="000000" w:fill="FFFFFF"/>
            <w:vAlign w:val="center"/>
            <w:hideMark/>
          </w:tcPr>
          <w:p w14:paraId="34491D1C"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9D7664" w:rsidRPr="009D7664" w14:paraId="2C86A88B" w14:textId="77777777" w:rsidTr="00A2796F">
        <w:trPr>
          <w:trHeight w:val="288"/>
        </w:trPr>
        <w:tc>
          <w:tcPr>
            <w:tcW w:w="4064" w:type="dxa"/>
            <w:tcBorders>
              <w:top w:val="nil"/>
              <w:left w:val="nil"/>
              <w:bottom w:val="nil"/>
              <w:right w:val="nil"/>
            </w:tcBorders>
            <w:shd w:val="clear" w:color="000000" w:fill="FFFFFF"/>
            <w:vAlign w:val="center"/>
            <w:hideMark/>
          </w:tcPr>
          <w:p w14:paraId="241F1705"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Intercept</w:t>
            </w:r>
          </w:p>
        </w:tc>
        <w:tc>
          <w:tcPr>
            <w:tcW w:w="269" w:type="dxa"/>
            <w:tcBorders>
              <w:top w:val="nil"/>
              <w:left w:val="nil"/>
              <w:bottom w:val="nil"/>
              <w:right w:val="nil"/>
            </w:tcBorders>
            <w:shd w:val="clear" w:color="000000" w:fill="FFFFFF"/>
            <w:vAlign w:val="center"/>
            <w:hideMark/>
          </w:tcPr>
          <w:p w14:paraId="57C2EAC4"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725" w:type="dxa"/>
            <w:tcBorders>
              <w:top w:val="nil"/>
              <w:left w:val="nil"/>
              <w:bottom w:val="nil"/>
              <w:right w:val="nil"/>
            </w:tcBorders>
            <w:shd w:val="clear" w:color="000000" w:fill="FFFFFF"/>
            <w:vAlign w:val="center"/>
            <w:hideMark/>
          </w:tcPr>
          <w:p w14:paraId="6BB533C6"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-0.752</w:t>
            </w:r>
          </w:p>
        </w:tc>
        <w:tc>
          <w:tcPr>
            <w:tcW w:w="725" w:type="dxa"/>
            <w:tcBorders>
              <w:top w:val="nil"/>
              <w:left w:val="nil"/>
              <w:bottom w:val="nil"/>
              <w:right w:val="nil"/>
            </w:tcBorders>
            <w:shd w:val="clear" w:color="000000" w:fill="FFFFFF"/>
            <w:vAlign w:val="center"/>
            <w:hideMark/>
          </w:tcPr>
          <w:p w14:paraId="21901337"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0.115</w:t>
            </w:r>
          </w:p>
        </w:tc>
        <w:tc>
          <w:tcPr>
            <w:tcW w:w="725" w:type="dxa"/>
            <w:tcBorders>
              <w:top w:val="nil"/>
              <w:left w:val="nil"/>
              <w:bottom w:val="nil"/>
              <w:right w:val="nil"/>
            </w:tcBorders>
            <w:shd w:val="clear" w:color="000000" w:fill="FFFFFF"/>
            <w:vAlign w:val="center"/>
            <w:hideMark/>
          </w:tcPr>
          <w:p w14:paraId="2F3DE831"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-6.538</w:t>
            </w:r>
          </w:p>
        </w:tc>
        <w:tc>
          <w:tcPr>
            <w:tcW w:w="621" w:type="dxa"/>
            <w:tcBorders>
              <w:top w:val="nil"/>
              <w:left w:val="nil"/>
              <w:bottom w:val="nil"/>
              <w:right w:val="nil"/>
            </w:tcBorders>
            <w:shd w:val="clear" w:color="000000" w:fill="FFFFFF"/>
            <w:vAlign w:val="center"/>
            <w:hideMark/>
          </w:tcPr>
          <w:p w14:paraId="75017704"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0.000</w:t>
            </w:r>
          </w:p>
        </w:tc>
        <w:tc>
          <w:tcPr>
            <w:tcW w:w="486" w:type="dxa"/>
            <w:tcBorders>
              <w:top w:val="nil"/>
              <w:left w:val="nil"/>
              <w:bottom w:val="nil"/>
              <w:right w:val="nil"/>
            </w:tcBorders>
            <w:shd w:val="clear" w:color="000000" w:fill="FFFFFF"/>
            <w:vAlign w:val="center"/>
            <w:hideMark/>
          </w:tcPr>
          <w:p w14:paraId="543FBEC7"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726CACAF" w14:textId="77777777" w:rsidTr="00A2796F">
        <w:trPr>
          <w:trHeight w:val="288"/>
        </w:trPr>
        <w:tc>
          <w:tcPr>
            <w:tcW w:w="4064" w:type="dxa"/>
            <w:tcBorders>
              <w:top w:val="nil"/>
              <w:left w:val="nil"/>
              <w:bottom w:val="nil"/>
              <w:right w:val="nil"/>
            </w:tcBorders>
            <w:shd w:val="clear" w:color="000000" w:fill="FFFFFF"/>
            <w:vAlign w:val="center"/>
            <w:hideMark/>
          </w:tcPr>
          <w:p w14:paraId="44FCA494" w14:textId="26F0F046" w:rsidR="009D7664" w:rsidRPr="009D7664" w:rsidRDefault="00A2796F" w:rsidP="009D7664">
            <w:pPr>
              <w:spacing w:after="0" w:line="240" w:lineRule="auto"/>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Difficult</w:t>
            </w:r>
            <w:r w:rsidRPr="009D7664">
              <w:rPr>
                <w:rFonts w:ascii="Times New Roman" w:eastAsia="Times New Roman" w:hAnsi="Times New Roman" w:cs="Times New Roman"/>
                <w:color w:val="000000"/>
                <w:sz w:val="18"/>
                <w:szCs w:val="18"/>
                <w:lang w:eastAsia="en-GB"/>
              </w:rPr>
              <w:t xml:space="preserve"> </w:t>
            </w:r>
            <w:r w:rsidR="009D7664" w:rsidRPr="009D7664">
              <w:rPr>
                <w:rFonts w:ascii="Times New Roman" w:eastAsia="Times New Roman" w:hAnsi="Times New Roman" w:cs="Times New Roman"/>
                <w:color w:val="000000"/>
                <w:sz w:val="18"/>
                <w:szCs w:val="18"/>
                <w:lang w:eastAsia="en-GB"/>
              </w:rPr>
              <w:t>- Easy</w:t>
            </w:r>
          </w:p>
        </w:tc>
        <w:tc>
          <w:tcPr>
            <w:tcW w:w="269" w:type="dxa"/>
            <w:tcBorders>
              <w:top w:val="nil"/>
              <w:left w:val="nil"/>
              <w:bottom w:val="nil"/>
              <w:right w:val="nil"/>
            </w:tcBorders>
            <w:shd w:val="clear" w:color="000000" w:fill="FFFFFF"/>
            <w:vAlign w:val="center"/>
            <w:hideMark/>
          </w:tcPr>
          <w:p w14:paraId="2B429191"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725" w:type="dxa"/>
            <w:tcBorders>
              <w:top w:val="nil"/>
              <w:left w:val="nil"/>
              <w:bottom w:val="nil"/>
              <w:right w:val="nil"/>
            </w:tcBorders>
            <w:shd w:val="clear" w:color="000000" w:fill="FFFFFF"/>
            <w:vAlign w:val="center"/>
            <w:hideMark/>
          </w:tcPr>
          <w:p w14:paraId="33D72C50"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-0.926</w:t>
            </w:r>
          </w:p>
        </w:tc>
        <w:tc>
          <w:tcPr>
            <w:tcW w:w="725" w:type="dxa"/>
            <w:tcBorders>
              <w:top w:val="nil"/>
              <w:left w:val="nil"/>
              <w:bottom w:val="nil"/>
              <w:right w:val="nil"/>
            </w:tcBorders>
            <w:shd w:val="clear" w:color="000000" w:fill="FFFFFF"/>
            <w:vAlign w:val="center"/>
            <w:hideMark/>
          </w:tcPr>
          <w:p w14:paraId="60CBBB39"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0.102</w:t>
            </w:r>
          </w:p>
        </w:tc>
        <w:tc>
          <w:tcPr>
            <w:tcW w:w="725" w:type="dxa"/>
            <w:tcBorders>
              <w:top w:val="nil"/>
              <w:left w:val="nil"/>
              <w:bottom w:val="nil"/>
              <w:right w:val="nil"/>
            </w:tcBorders>
            <w:shd w:val="clear" w:color="000000" w:fill="FFFFFF"/>
            <w:vAlign w:val="center"/>
            <w:hideMark/>
          </w:tcPr>
          <w:p w14:paraId="02DA6276"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-9.115</w:t>
            </w:r>
          </w:p>
        </w:tc>
        <w:tc>
          <w:tcPr>
            <w:tcW w:w="621" w:type="dxa"/>
            <w:tcBorders>
              <w:top w:val="nil"/>
              <w:left w:val="nil"/>
              <w:bottom w:val="nil"/>
              <w:right w:val="nil"/>
            </w:tcBorders>
            <w:shd w:val="clear" w:color="000000" w:fill="FFFFFF"/>
            <w:vAlign w:val="center"/>
            <w:hideMark/>
          </w:tcPr>
          <w:p w14:paraId="0EFFF9CC"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0.000</w:t>
            </w:r>
          </w:p>
        </w:tc>
        <w:tc>
          <w:tcPr>
            <w:tcW w:w="486" w:type="dxa"/>
            <w:tcBorders>
              <w:top w:val="nil"/>
              <w:left w:val="nil"/>
              <w:bottom w:val="nil"/>
              <w:right w:val="nil"/>
            </w:tcBorders>
            <w:shd w:val="clear" w:color="000000" w:fill="FFFFFF"/>
            <w:vAlign w:val="center"/>
            <w:hideMark/>
          </w:tcPr>
          <w:p w14:paraId="0D1ED20B"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3D602503" w14:textId="77777777" w:rsidTr="00A2796F">
        <w:trPr>
          <w:trHeight w:val="288"/>
        </w:trPr>
        <w:tc>
          <w:tcPr>
            <w:tcW w:w="4064" w:type="dxa"/>
            <w:tcBorders>
              <w:top w:val="nil"/>
              <w:left w:val="nil"/>
              <w:bottom w:val="nil"/>
              <w:right w:val="nil"/>
            </w:tcBorders>
            <w:shd w:val="clear" w:color="000000" w:fill="FFFFFF"/>
            <w:vAlign w:val="center"/>
            <w:hideMark/>
          </w:tcPr>
          <w:p w14:paraId="4E29BAB9"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Steady-State - Quiet</w:t>
            </w:r>
          </w:p>
        </w:tc>
        <w:tc>
          <w:tcPr>
            <w:tcW w:w="269" w:type="dxa"/>
            <w:tcBorders>
              <w:top w:val="nil"/>
              <w:left w:val="nil"/>
              <w:bottom w:val="nil"/>
              <w:right w:val="nil"/>
            </w:tcBorders>
            <w:shd w:val="clear" w:color="000000" w:fill="FFFFFF"/>
            <w:vAlign w:val="center"/>
            <w:hideMark/>
          </w:tcPr>
          <w:p w14:paraId="31ED1C81"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725" w:type="dxa"/>
            <w:tcBorders>
              <w:top w:val="nil"/>
              <w:left w:val="nil"/>
              <w:bottom w:val="nil"/>
              <w:right w:val="nil"/>
            </w:tcBorders>
            <w:shd w:val="clear" w:color="000000" w:fill="FFFFFF"/>
            <w:vAlign w:val="center"/>
            <w:hideMark/>
          </w:tcPr>
          <w:p w14:paraId="706B5DC6"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-0.050</w:t>
            </w:r>
          </w:p>
        </w:tc>
        <w:tc>
          <w:tcPr>
            <w:tcW w:w="725" w:type="dxa"/>
            <w:tcBorders>
              <w:top w:val="nil"/>
              <w:left w:val="nil"/>
              <w:bottom w:val="nil"/>
              <w:right w:val="nil"/>
            </w:tcBorders>
            <w:shd w:val="clear" w:color="000000" w:fill="FFFFFF"/>
            <w:vAlign w:val="center"/>
            <w:hideMark/>
          </w:tcPr>
          <w:p w14:paraId="61F957C2"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0.120</w:t>
            </w:r>
          </w:p>
        </w:tc>
        <w:tc>
          <w:tcPr>
            <w:tcW w:w="725" w:type="dxa"/>
            <w:tcBorders>
              <w:top w:val="nil"/>
              <w:left w:val="nil"/>
              <w:bottom w:val="nil"/>
              <w:right w:val="nil"/>
            </w:tcBorders>
            <w:shd w:val="clear" w:color="000000" w:fill="FFFFFF"/>
            <w:vAlign w:val="center"/>
            <w:hideMark/>
          </w:tcPr>
          <w:p w14:paraId="35A89DCC"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-0.415</w:t>
            </w:r>
          </w:p>
        </w:tc>
        <w:tc>
          <w:tcPr>
            <w:tcW w:w="621" w:type="dxa"/>
            <w:tcBorders>
              <w:top w:val="nil"/>
              <w:left w:val="nil"/>
              <w:bottom w:val="nil"/>
              <w:right w:val="nil"/>
            </w:tcBorders>
            <w:shd w:val="clear" w:color="000000" w:fill="FFFFFF"/>
            <w:vAlign w:val="center"/>
            <w:hideMark/>
          </w:tcPr>
          <w:p w14:paraId="20BA594D"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0.678</w:t>
            </w:r>
          </w:p>
        </w:tc>
        <w:tc>
          <w:tcPr>
            <w:tcW w:w="486" w:type="dxa"/>
            <w:tcBorders>
              <w:top w:val="nil"/>
              <w:left w:val="nil"/>
              <w:bottom w:val="nil"/>
              <w:right w:val="nil"/>
            </w:tcBorders>
            <w:shd w:val="clear" w:color="000000" w:fill="FFFFFF"/>
            <w:vAlign w:val="center"/>
            <w:hideMark/>
          </w:tcPr>
          <w:p w14:paraId="2800AFAC"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9D7664" w:rsidRPr="009D7664" w14:paraId="6A64A03C" w14:textId="77777777" w:rsidTr="00A2796F">
        <w:trPr>
          <w:trHeight w:val="294"/>
        </w:trPr>
        <w:tc>
          <w:tcPr>
            <w:tcW w:w="4064" w:type="dxa"/>
            <w:tcBorders>
              <w:top w:val="nil"/>
              <w:left w:val="nil"/>
              <w:bottom w:val="nil"/>
              <w:right w:val="nil"/>
            </w:tcBorders>
            <w:shd w:val="clear" w:color="000000" w:fill="FFFFFF"/>
            <w:vAlign w:val="center"/>
            <w:hideMark/>
          </w:tcPr>
          <w:p w14:paraId="2C78C187"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Changing-State - Steady-State</w:t>
            </w:r>
          </w:p>
        </w:tc>
        <w:tc>
          <w:tcPr>
            <w:tcW w:w="269" w:type="dxa"/>
            <w:tcBorders>
              <w:top w:val="nil"/>
              <w:left w:val="nil"/>
              <w:bottom w:val="nil"/>
              <w:right w:val="nil"/>
            </w:tcBorders>
            <w:shd w:val="clear" w:color="000000" w:fill="FFFFFF"/>
            <w:vAlign w:val="center"/>
            <w:hideMark/>
          </w:tcPr>
          <w:p w14:paraId="2FA51EED"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725" w:type="dxa"/>
            <w:tcBorders>
              <w:top w:val="nil"/>
              <w:left w:val="nil"/>
              <w:bottom w:val="nil"/>
              <w:right w:val="nil"/>
            </w:tcBorders>
            <w:shd w:val="clear" w:color="000000" w:fill="FFFFFF"/>
            <w:vAlign w:val="center"/>
            <w:hideMark/>
          </w:tcPr>
          <w:p w14:paraId="6CA03D7E"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-0.528</w:t>
            </w:r>
          </w:p>
        </w:tc>
        <w:tc>
          <w:tcPr>
            <w:tcW w:w="725" w:type="dxa"/>
            <w:tcBorders>
              <w:top w:val="nil"/>
              <w:left w:val="nil"/>
              <w:bottom w:val="nil"/>
              <w:right w:val="nil"/>
            </w:tcBorders>
            <w:shd w:val="clear" w:color="000000" w:fill="FFFFFF"/>
            <w:vAlign w:val="center"/>
            <w:hideMark/>
          </w:tcPr>
          <w:p w14:paraId="5A63EAFB"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0.125</w:t>
            </w:r>
          </w:p>
        </w:tc>
        <w:tc>
          <w:tcPr>
            <w:tcW w:w="725" w:type="dxa"/>
            <w:tcBorders>
              <w:top w:val="nil"/>
              <w:left w:val="nil"/>
              <w:bottom w:val="nil"/>
              <w:right w:val="nil"/>
            </w:tcBorders>
            <w:shd w:val="clear" w:color="000000" w:fill="FFFFFF"/>
            <w:vAlign w:val="center"/>
            <w:hideMark/>
          </w:tcPr>
          <w:p w14:paraId="463A81B7"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-4.213</w:t>
            </w:r>
          </w:p>
        </w:tc>
        <w:tc>
          <w:tcPr>
            <w:tcW w:w="621" w:type="dxa"/>
            <w:tcBorders>
              <w:top w:val="nil"/>
              <w:left w:val="nil"/>
              <w:bottom w:val="nil"/>
              <w:right w:val="nil"/>
            </w:tcBorders>
            <w:shd w:val="clear" w:color="000000" w:fill="FFFFFF"/>
            <w:vAlign w:val="center"/>
            <w:hideMark/>
          </w:tcPr>
          <w:p w14:paraId="4D8F1DD9"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0.000</w:t>
            </w:r>
          </w:p>
        </w:tc>
        <w:tc>
          <w:tcPr>
            <w:tcW w:w="486" w:type="dxa"/>
            <w:tcBorders>
              <w:top w:val="nil"/>
              <w:left w:val="nil"/>
              <w:bottom w:val="nil"/>
              <w:right w:val="nil"/>
            </w:tcBorders>
            <w:shd w:val="clear" w:color="000000" w:fill="FFFFFF"/>
            <w:vAlign w:val="center"/>
            <w:hideMark/>
          </w:tcPr>
          <w:p w14:paraId="0678FBE8"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73EB3C05" w14:textId="77777777" w:rsidTr="00A2796F">
        <w:trPr>
          <w:trHeight w:val="294"/>
        </w:trPr>
        <w:tc>
          <w:tcPr>
            <w:tcW w:w="4064" w:type="dxa"/>
            <w:tcBorders>
              <w:top w:val="nil"/>
              <w:left w:val="nil"/>
              <w:bottom w:val="nil"/>
              <w:right w:val="nil"/>
            </w:tcBorders>
            <w:shd w:val="clear" w:color="000000" w:fill="FFFFFF"/>
            <w:vAlign w:val="center"/>
            <w:hideMark/>
          </w:tcPr>
          <w:p w14:paraId="31641D67" w14:textId="6CE3DEBB"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r w:rsidR="00A2796F">
              <w:rPr>
                <w:rFonts w:ascii="Times New Roman" w:eastAsia="Times New Roman" w:hAnsi="Times New Roman" w:cs="Times New Roman"/>
                <w:color w:val="000000"/>
                <w:sz w:val="18"/>
                <w:szCs w:val="18"/>
                <w:lang w:eastAsia="en-GB"/>
              </w:rPr>
              <w:t>Difficult</w:t>
            </w:r>
            <w:r w:rsidR="00A2796F" w:rsidRPr="009D7664">
              <w:rPr>
                <w:rFonts w:ascii="Times New Roman" w:eastAsia="Times New Roman" w:hAnsi="Times New Roman" w:cs="Times New Roman"/>
                <w:color w:val="000000"/>
                <w:sz w:val="18"/>
                <w:szCs w:val="18"/>
                <w:lang w:eastAsia="en-GB"/>
              </w:rPr>
              <w:t xml:space="preserve"> </w:t>
            </w:r>
            <w:r w:rsidRPr="009D7664">
              <w:rPr>
                <w:rFonts w:ascii="Times New Roman" w:eastAsia="Times New Roman" w:hAnsi="Times New Roman" w:cs="Times New Roman"/>
                <w:color w:val="000000"/>
                <w:sz w:val="18"/>
                <w:szCs w:val="18"/>
                <w:lang w:eastAsia="en-GB"/>
              </w:rPr>
              <w:t xml:space="preserve">– Easy) </w:t>
            </w:r>
            <w:r w:rsidRPr="009D7664">
              <w:rPr>
                <w:rFonts w:ascii="Symbol" w:eastAsia="Times New Roman" w:hAnsi="Symbol" w:cs="Times New Roman"/>
                <w:color w:val="000000"/>
                <w:sz w:val="18"/>
                <w:szCs w:val="18"/>
                <w:lang w:eastAsia="en-GB"/>
              </w:rPr>
              <w:t>´</w:t>
            </w:r>
            <w:r w:rsidRPr="009D7664">
              <w:rPr>
                <w:rFonts w:ascii="Times New Roman" w:eastAsia="Times New Roman" w:hAnsi="Times New Roman" w:cs="Times New Roman"/>
                <w:color w:val="000000"/>
                <w:sz w:val="18"/>
                <w:szCs w:val="18"/>
                <w:lang w:eastAsia="en-GB"/>
              </w:rPr>
              <w:t xml:space="preserve"> (Steady-State – Quiet)</w:t>
            </w:r>
          </w:p>
        </w:tc>
        <w:tc>
          <w:tcPr>
            <w:tcW w:w="269" w:type="dxa"/>
            <w:tcBorders>
              <w:top w:val="nil"/>
              <w:left w:val="nil"/>
              <w:bottom w:val="nil"/>
              <w:right w:val="nil"/>
            </w:tcBorders>
            <w:shd w:val="clear" w:color="000000" w:fill="FFFFFF"/>
            <w:vAlign w:val="center"/>
            <w:hideMark/>
          </w:tcPr>
          <w:p w14:paraId="68C8B8B4"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725" w:type="dxa"/>
            <w:tcBorders>
              <w:top w:val="nil"/>
              <w:left w:val="nil"/>
              <w:bottom w:val="nil"/>
              <w:right w:val="nil"/>
            </w:tcBorders>
            <w:shd w:val="clear" w:color="000000" w:fill="FFFFFF"/>
            <w:vAlign w:val="center"/>
            <w:hideMark/>
          </w:tcPr>
          <w:p w14:paraId="7762CBBF"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0.265</w:t>
            </w:r>
          </w:p>
        </w:tc>
        <w:tc>
          <w:tcPr>
            <w:tcW w:w="725" w:type="dxa"/>
            <w:tcBorders>
              <w:top w:val="nil"/>
              <w:left w:val="nil"/>
              <w:bottom w:val="nil"/>
              <w:right w:val="nil"/>
            </w:tcBorders>
            <w:shd w:val="clear" w:color="000000" w:fill="FFFFFF"/>
            <w:vAlign w:val="center"/>
            <w:hideMark/>
          </w:tcPr>
          <w:p w14:paraId="242F4FFB"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0.240</w:t>
            </w:r>
          </w:p>
        </w:tc>
        <w:tc>
          <w:tcPr>
            <w:tcW w:w="725" w:type="dxa"/>
            <w:tcBorders>
              <w:top w:val="nil"/>
              <w:left w:val="nil"/>
              <w:bottom w:val="nil"/>
              <w:right w:val="nil"/>
            </w:tcBorders>
            <w:shd w:val="clear" w:color="000000" w:fill="FFFFFF"/>
            <w:vAlign w:val="center"/>
            <w:hideMark/>
          </w:tcPr>
          <w:p w14:paraId="461C11BF"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1.108</w:t>
            </w:r>
          </w:p>
        </w:tc>
        <w:tc>
          <w:tcPr>
            <w:tcW w:w="621" w:type="dxa"/>
            <w:tcBorders>
              <w:top w:val="nil"/>
              <w:left w:val="nil"/>
              <w:bottom w:val="nil"/>
              <w:right w:val="nil"/>
            </w:tcBorders>
            <w:shd w:val="clear" w:color="000000" w:fill="FFFFFF"/>
            <w:vAlign w:val="center"/>
            <w:hideMark/>
          </w:tcPr>
          <w:p w14:paraId="3DE1A3C1"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0.268</w:t>
            </w:r>
          </w:p>
        </w:tc>
        <w:tc>
          <w:tcPr>
            <w:tcW w:w="486" w:type="dxa"/>
            <w:tcBorders>
              <w:top w:val="nil"/>
              <w:left w:val="nil"/>
              <w:bottom w:val="nil"/>
              <w:right w:val="nil"/>
            </w:tcBorders>
            <w:shd w:val="clear" w:color="000000" w:fill="FFFFFF"/>
            <w:vAlign w:val="center"/>
            <w:hideMark/>
          </w:tcPr>
          <w:p w14:paraId="1453F503"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9D7664" w:rsidRPr="009D7664" w14:paraId="04DFCDBB" w14:textId="77777777" w:rsidTr="00A2796F">
        <w:trPr>
          <w:trHeight w:val="294"/>
        </w:trPr>
        <w:tc>
          <w:tcPr>
            <w:tcW w:w="4064" w:type="dxa"/>
            <w:tcBorders>
              <w:top w:val="nil"/>
              <w:left w:val="nil"/>
              <w:bottom w:val="nil"/>
              <w:right w:val="nil"/>
            </w:tcBorders>
            <w:shd w:val="clear" w:color="000000" w:fill="FFFFFF"/>
            <w:vAlign w:val="center"/>
            <w:hideMark/>
          </w:tcPr>
          <w:p w14:paraId="226A740B" w14:textId="669C26B6"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r w:rsidR="00A2796F">
              <w:rPr>
                <w:rFonts w:ascii="Times New Roman" w:eastAsia="Times New Roman" w:hAnsi="Times New Roman" w:cs="Times New Roman"/>
                <w:color w:val="000000"/>
                <w:sz w:val="18"/>
                <w:szCs w:val="18"/>
                <w:lang w:eastAsia="en-GB"/>
              </w:rPr>
              <w:t>Difficult</w:t>
            </w:r>
            <w:r w:rsidR="00A2796F" w:rsidRPr="009D7664">
              <w:rPr>
                <w:rFonts w:ascii="Times New Roman" w:eastAsia="Times New Roman" w:hAnsi="Times New Roman" w:cs="Times New Roman"/>
                <w:color w:val="000000"/>
                <w:sz w:val="18"/>
                <w:szCs w:val="18"/>
                <w:lang w:eastAsia="en-GB"/>
              </w:rPr>
              <w:t xml:space="preserve"> </w:t>
            </w:r>
            <w:r w:rsidRPr="009D7664">
              <w:rPr>
                <w:rFonts w:ascii="Times New Roman" w:eastAsia="Times New Roman" w:hAnsi="Times New Roman" w:cs="Times New Roman"/>
                <w:color w:val="000000"/>
                <w:sz w:val="18"/>
                <w:szCs w:val="18"/>
                <w:lang w:eastAsia="en-GB"/>
              </w:rPr>
              <w:t xml:space="preserve">– Easy) </w:t>
            </w:r>
            <w:r w:rsidRPr="009D7664">
              <w:rPr>
                <w:rFonts w:ascii="Symbol" w:eastAsia="Times New Roman" w:hAnsi="Symbol" w:cs="Times New Roman"/>
                <w:color w:val="000000"/>
                <w:sz w:val="18"/>
                <w:szCs w:val="18"/>
                <w:lang w:eastAsia="en-GB"/>
              </w:rPr>
              <w:t>´</w:t>
            </w:r>
            <w:r w:rsidRPr="009D7664">
              <w:rPr>
                <w:rFonts w:ascii="Times New Roman" w:eastAsia="Times New Roman" w:hAnsi="Times New Roman" w:cs="Times New Roman"/>
                <w:color w:val="000000"/>
                <w:sz w:val="18"/>
                <w:szCs w:val="18"/>
                <w:lang w:eastAsia="en-GB"/>
              </w:rPr>
              <w:t xml:space="preserve"> (Changing-State - Steady-State)</w:t>
            </w:r>
          </w:p>
        </w:tc>
        <w:tc>
          <w:tcPr>
            <w:tcW w:w="269" w:type="dxa"/>
            <w:tcBorders>
              <w:top w:val="nil"/>
              <w:left w:val="nil"/>
              <w:bottom w:val="nil"/>
              <w:right w:val="nil"/>
            </w:tcBorders>
            <w:shd w:val="clear" w:color="000000" w:fill="FFFFFF"/>
            <w:vAlign w:val="center"/>
            <w:hideMark/>
          </w:tcPr>
          <w:p w14:paraId="68F296F2"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725" w:type="dxa"/>
            <w:tcBorders>
              <w:top w:val="nil"/>
              <w:left w:val="nil"/>
              <w:bottom w:val="nil"/>
              <w:right w:val="nil"/>
            </w:tcBorders>
            <w:shd w:val="clear" w:color="000000" w:fill="FFFFFF"/>
            <w:vAlign w:val="center"/>
            <w:hideMark/>
          </w:tcPr>
          <w:p w14:paraId="3D95B0A9"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-0.046</w:t>
            </w:r>
          </w:p>
        </w:tc>
        <w:tc>
          <w:tcPr>
            <w:tcW w:w="725" w:type="dxa"/>
            <w:tcBorders>
              <w:top w:val="nil"/>
              <w:left w:val="nil"/>
              <w:bottom w:val="nil"/>
              <w:right w:val="nil"/>
            </w:tcBorders>
            <w:shd w:val="clear" w:color="000000" w:fill="FFFFFF"/>
            <w:vAlign w:val="center"/>
            <w:hideMark/>
          </w:tcPr>
          <w:p w14:paraId="32A708B4"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0.250</w:t>
            </w:r>
          </w:p>
        </w:tc>
        <w:tc>
          <w:tcPr>
            <w:tcW w:w="725" w:type="dxa"/>
            <w:tcBorders>
              <w:top w:val="nil"/>
              <w:left w:val="nil"/>
              <w:bottom w:val="nil"/>
              <w:right w:val="nil"/>
            </w:tcBorders>
            <w:shd w:val="clear" w:color="000000" w:fill="FFFFFF"/>
            <w:vAlign w:val="center"/>
            <w:hideMark/>
          </w:tcPr>
          <w:p w14:paraId="4D05BBE7"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-0.184</w:t>
            </w:r>
          </w:p>
        </w:tc>
        <w:tc>
          <w:tcPr>
            <w:tcW w:w="621" w:type="dxa"/>
            <w:tcBorders>
              <w:top w:val="nil"/>
              <w:left w:val="nil"/>
              <w:bottom w:val="nil"/>
              <w:right w:val="nil"/>
            </w:tcBorders>
            <w:shd w:val="clear" w:color="000000" w:fill="FFFFFF"/>
            <w:vAlign w:val="center"/>
            <w:hideMark/>
          </w:tcPr>
          <w:p w14:paraId="700676F0"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0.854</w:t>
            </w:r>
          </w:p>
        </w:tc>
        <w:tc>
          <w:tcPr>
            <w:tcW w:w="486" w:type="dxa"/>
            <w:tcBorders>
              <w:top w:val="nil"/>
              <w:left w:val="nil"/>
              <w:bottom w:val="nil"/>
              <w:right w:val="nil"/>
            </w:tcBorders>
            <w:shd w:val="clear" w:color="000000" w:fill="FFFFFF"/>
            <w:vAlign w:val="center"/>
            <w:hideMark/>
          </w:tcPr>
          <w:p w14:paraId="430DD637"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r>
      <w:tr w:rsidR="009D7664" w:rsidRPr="009D7664" w14:paraId="317E814B" w14:textId="77777777" w:rsidTr="00A2796F">
        <w:trPr>
          <w:trHeight w:val="288"/>
        </w:trPr>
        <w:tc>
          <w:tcPr>
            <w:tcW w:w="4064" w:type="dxa"/>
            <w:tcBorders>
              <w:top w:val="single" w:sz="8" w:space="0" w:color="auto"/>
              <w:left w:val="nil"/>
              <w:bottom w:val="single" w:sz="8" w:space="0" w:color="auto"/>
              <w:right w:val="nil"/>
            </w:tcBorders>
            <w:shd w:val="clear" w:color="000000" w:fill="FFFFFF"/>
            <w:vAlign w:val="center"/>
            <w:hideMark/>
          </w:tcPr>
          <w:p w14:paraId="18E438EE"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269" w:type="dxa"/>
            <w:tcBorders>
              <w:top w:val="single" w:sz="8" w:space="0" w:color="auto"/>
              <w:left w:val="nil"/>
              <w:bottom w:val="single" w:sz="8" w:space="0" w:color="auto"/>
              <w:right w:val="nil"/>
            </w:tcBorders>
            <w:shd w:val="clear" w:color="000000" w:fill="FFFFFF"/>
            <w:vAlign w:val="center"/>
            <w:hideMark/>
          </w:tcPr>
          <w:p w14:paraId="0668CC92" w14:textId="77777777" w:rsidR="009D7664" w:rsidRPr="009D7664" w:rsidRDefault="009D7664" w:rsidP="009D7664">
            <w:pPr>
              <w:spacing w:after="0" w:line="240" w:lineRule="auto"/>
              <w:jc w:val="both"/>
              <w:rPr>
                <w:rFonts w:ascii="Times New Roman" w:eastAsia="Times New Roman" w:hAnsi="Times New Roman" w:cs="Times New Roman"/>
                <w:color w:val="000000"/>
                <w:sz w:val="21"/>
                <w:szCs w:val="21"/>
                <w:lang w:eastAsia="en-GB"/>
              </w:rPr>
            </w:pPr>
            <w:r w:rsidRPr="009D7664">
              <w:rPr>
                <w:rFonts w:ascii="Times New Roman" w:eastAsia="Times New Roman" w:hAnsi="Times New Roman" w:cs="Times New Roman"/>
                <w:color w:val="000000"/>
                <w:sz w:val="21"/>
                <w:szCs w:val="21"/>
                <w:lang w:eastAsia="en-GB"/>
              </w:rPr>
              <w:t> </w:t>
            </w:r>
          </w:p>
        </w:tc>
        <w:tc>
          <w:tcPr>
            <w:tcW w:w="3282" w:type="dxa"/>
            <w:gridSpan w:val="5"/>
            <w:tcBorders>
              <w:top w:val="single" w:sz="8" w:space="0" w:color="auto"/>
              <w:left w:val="nil"/>
              <w:bottom w:val="single" w:sz="8" w:space="0" w:color="auto"/>
              <w:right w:val="nil"/>
            </w:tcBorders>
            <w:shd w:val="clear" w:color="000000" w:fill="FFFFFF"/>
            <w:vAlign w:val="center"/>
            <w:hideMark/>
          </w:tcPr>
          <w:p w14:paraId="7D7CA2CD"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Experiment 3</w:t>
            </w:r>
          </w:p>
        </w:tc>
      </w:tr>
      <w:tr w:rsidR="009D7664" w:rsidRPr="009D7664" w14:paraId="2BCB003E" w14:textId="77777777" w:rsidTr="00A2796F">
        <w:trPr>
          <w:trHeight w:val="288"/>
        </w:trPr>
        <w:tc>
          <w:tcPr>
            <w:tcW w:w="4064" w:type="dxa"/>
            <w:tcBorders>
              <w:top w:val="nil"/>
              <w:left w:val="nil"/>
              <w:bottom w:val="nil"/>
              <w:right w:val="nil"/>
            </w:tcBorders>
            <w:shd w:val="clear" w:color="000000" w:fill="FFFFFF"/>
            <w:vAlign w:val="center"/>
            <w:hideMark/>
          </w:tcPr>
          <w:p w14:paraId="5D32E699"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269" w:type="dxa"/>
            <w:tcBorders>
              <w:top w:val="nil"/>
              <w:left w:val="nil"/>
              <w:bottom w:val="nil"/>
              <w:right w:val="nil"/>
            </w:tcBorders>
            <w:shd w:val="clear" w:color="000000" w:fill="FFFFFF"/>
            <w:vAlign w:val="center"/>
            <w:hideMark/>
          </w:tcPr>
          <w:p w14:paraId="04C558F2"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2796" w:type="dxa"/>
            <w:gridSpan w:val="4"/>
            <w:tcBorders>
              <w:top w:val="single" w:sz="8" w:space="0" w:color="auto"/>
              <w:left w:val="nil"/>
              <w:bottom w:val="single" w:sz="8" w:space="0" w:color="auto"/>
              <w:right w:val="nil"/>
            </w:tcBorders>
            <w:shd w:val="clear" w:color="000000" w:fill="FFFFFF"/>
            <w:vAlign w:val="center"/>
            <w:hideMark/>
          </w:tcPr>
          <w:p w14:paraId="21F1FBD4"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Solution Rate</w:t>
            </w:r>
          </w:p>
        </w:tc>
        <w:tc>
          <w:tcPr>
            <w:tcW w:w="486" w:type="dxa"/>
            <w:tcBorders>
              <w:top w:val="nil"/>
              <w:left w:val="nil"/>
              <w:bottom w:val="nil"/>
              <w:right w:val="nil"/>
            </w:tcBorders>
            <w:shd w:val="clear" w:color="000000" w:fill="FFFFFF"/>
            <w:vAlign w:val="center"/>
            <w:hideMark/>
          </w:tcPr>
          <w:p w14:paraId="5B56CB88"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r w:rsidR="00A2796F" w:rsidRPr="009D7664" w14:paraId="43AB8797" w14:textId="77777777" w:rsidTr="00A2796F">
        <w:trPr>
          <w:trHeight w:val="294"/>
        </w:trPr>
        <w:tc>
          <w:tcPr>
            <w:tcW w:w="4064" w:type="dxa"/>
            <w:tcBorders>
              <w:top w:val="nil"/>
              <w:left w:val="nil"/>
              <w:bottom w:val="nil"/>
              <w:right w:val="nil"/>
            </w:tcBorders>
            <w:shd w:val="clear" w:color="000000" w:fill="FFFFFF"/>
            <w:vAlign w:val="center"/>
            <w:hideMark/>
          </w:tcPr>
          <w:p w14:paraId="25D50A37"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269" w:type="dxa"/>
            <w:tcBorders>
              <w:top w:val="nil"/>
              <w:left w:val="nil"/>
              <w:bottom w:val="nil"/>
              <w:right w:val="nil"/>
            </w:tcBorders>
            <w:shd w:val="clear" w:color="000000" w:fill="FFFFFF"/>
            <w:vAlign w:val="center"/>
            <w:hideMark/>
          </w:tcPr>
          <w:p w14:paraId="78F5A297"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single" w:sz="8" w:space="0" w:color="auto"/>
              <w:right w:val="nil"/>
            </w:tcBorders>
            <w:shd w:val="clear" w:color="000000" w:fill="FFFFFF"/>
            <w:vAlign w:val="center"/>
            <w:hideMark/>
          </w:tcPr>
          <w:p w14:paraId="026B670E" w14:textId="77777777"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b</w:t>
            </w:r>
          </w:p>
        </w:tc>
        <w:tc>
          <w:tcPr>
            <w:tcW w:w="725" w:type="dxa"/>
            <w:tcBorders>
              <w:top w:val="single" w:sz="8" w:space="0" w:color="auto"/>
              <w:left w:val="nil"/>
              <w:bottom w:val="single" w:sz="8" w:space="0" w:color="auto"/>
              <w:right w:val="nil"/>
            </w:tcBorders>
            <w:shd w:val="clear" w:color="000000" w:fill="FFFFFF"/>
            <w:vAlign w:val="center"/>
            <w:hideMark/>
          </w:tcPr>
          <w:p w14:paraId="6D5D42A6" w14:textId="77777777"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SE</w:t>
            </w:r>
          </w:p>
        </w:tc>
        <w:tc>
          <w:tcPr>
            <w:tcW w:w="725" w:type="dxa"/>
            <w:tcBorders>
              <w:top w:val="single" w:sz="8" w:space="0" w:color="auto"/>
              <w:left w:val="nil"/>
              <w:bottom w:val="single" w:sz="8" w:space="0" w:color="auto"/>
              <w:right w:val="nil"/>
            </w:tcBorders>
            <w:shd w:val="clear" w:color="000000" w:fill="FFFFFF"/>
            <w:vAlign w:val="center"/>
            <w:hideMark/>
          </w:tcPr>
          <w:p w14:paraId="2DD2CDD9" w14:textId="77777777"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z</w:t>
            </w:r>
          </w:p>
        </w:tc>
        <w:tc>
          <w:tcPr>
            <w:tcW w:w="1107" w:type="dxa"/>
            <w:gridSpan w:val="2"/>
            <w:tcBorders>
              <w:top w:val="single" w:sz="8" w:space="0" w:color="auto"/>
              <w:left w:val="nil"/>
              <w:bottom w:val="single" w:sz="8" w:space="0" w:color="auto"/>
              <w:right w:val="nil"/>
            </w:tcBorders>
            <w:shd w:val="clear" w:color="000000" w:fill="FFFFFF"/>
            <w:vAlign w:val="center"/>
            <w:hideMark/>
          </w:tcPr>
          <w:p w14:paraId="0B2FCBD6" w14:textId="77777777" w:rsidR="009D7664" w:rsidRPr="009D7664" w:rsidRDefault="009D7664" w:rsidP="009D7664">
            <w:pPr>
              <w:spacing w:after="0" w:line="240" w:lineRule="auto"/>
              <w:jc w:val="center"/>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Sign</w:t>
            </w:r>
            <w:r w:rsidRPr="009D7664">
              <w:rPr>
                <w:rFonts w:ascii="Times New Roman" w:eastAsia="Times New Roman" w:hAnsi="Times New Roman" w:cs="Times New Roman"/>
                <w:color w:val="000000"/>
                <w:sz w:val="21"/>
                <w:szCs w:val="21"/>
                <w:lang w:eastAsia="en-GB"/>
              </w:rPr>
              <w:t>.</w:t>
            </w:r>
          </w:p>
        </w:tc>
      </w:tr>
      <w:tr w:rsidR="009D7664" w:rsidRPr="009D7664" w14:paraId="2A8AFA70" w14:textId="77777777" w:rsidTr="00A2796F">
        <w:trPr>
          <w:trHeight w:val="288"/>
        </w:trPr>
        <w:tc>
          <w:tcPr>
            <w:tcW w:w="4064" w:type="dxa"/>
            <w:tcBorders>
              <w:top w:val="nil"/>
              <w:left w:val="nil"/>
              <w:bottom w:val="single" w:sz="8" w:space="0" w:color="auto"/>
              <w:right w:val="nil"/>
            </w:tcBorders>
            <w:shd w:val="clear" w:color="000000" w:fill="FFFFFF"/>
            <w:vAlign w:val="center"/>
            <w:hideMark/>
          </w:tcPr>
          <w:p w14:paraId="267D8433"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Factor</w:t>
            </w:r>
          </w:p>
        </w:tc>
        <w:tc>
          <w:tcPr>
            <w:tcW w:w="269" w:type="dxa"/>
            <w:tcBorders>
              <w:top w:val="nil"/>
              <w:left w:val="nil"/>
              <w:bottom w:val="nil"/>
              <w:right w:val="nil"/>
            </w:tcBorders>
            <w:shd w:val="clear" w:color="000000" w:fill="FFFFFF"/>
            <w:vAlign w:val="center"/>
            <w:hideMark/>
          </w:tcPr>
          <w:p w14:paraId="384551EC"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5664A9D1"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6ED3A405"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48483FA3"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621" w:type="dxa"/>
            <w:tcBorders>
              <w:top w:val="nil"/>
              <w:left w:val="nil"/>
              <w:bottom w:val="nil"/>
              <w:right w:val="nil"/>
            </w:tcBorders>
            <w:shd w:val="clear" w:color="000000" w:fill="FFFFFF"/>
            <w:vAlign w:val="center"/>
            <w:hideMark/>
          </w:tcPr>
          <w:p w14:paraId="16BE38BE"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486" w:type="dxa"/>
            <w:tcBorders>
              <w:top w:val="nil"/>
              <w:left w:val="nil"/>
              <w:bottom w:val="nil"/>
              <w:right w:val="nil"/>
            </w:tcBorders>
            <w:shd w:val="clear" w:color="000000" w:fill="FFFFFF"/>
            <w:vAlign w:val="center"/>
            <w:hideMark/>
          </w:tcPr>
          <w:p w14:paraId="1A93936A"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r>
      <w:tr w:rsidR="009D7664" w:rsidRPr="009D7664" w14:paraId="302DF9C9" w14:textId="77777777" w:rsidTr="00A2796F">
        <w:trPr>
          <w:trHeight w:val="288"/>
        </w:trPr>
        <w:tc>
          <w:tcPr>
            <w:tcW w:w="4064" w:type="dxa"/>
            <w:tcBorders>
              <w:top w:val="nil"/>
              <w:left w:val="nil"/>
              <w:bottom w:val="nil"/>
              <w:right w:val="nil"/>
            </w:tcBorders>
            <w:shd w:val="clear" w:color="000000" w:fill="FFFFFF"/>
            <w:vAlign w:val="center"/>
            <w:hideMark/>
          </w:tcPr>
          <w:p w14:paraId="30B6659E"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Intercept</w:t>
            </w:r>
          </w:p>
        </w:tc>
        <w:tc>
          <w:tcPr>
            <w:tcW w:w="269" w:type="dxa"/>
            <w:tcBorders>
              <w:top w:val="nil"/>
              <w:left w:val="nil"/>
              <w:bottom w:val="nil"/>
              <w:right w:val="nil"/>
            </w:tcBorders>
            <w:shd w:val="clear" w:color="000000" w:fill="FFFFFF"/>
            <w:vAlign w:val="center"/>
            <w:hideMark/>
          </w:tcPr>
          <w:p w14:paraId="60652A73"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241A65A1"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-0.811</w:t>
            </w:r>
          </w:p>
        </w:tc>
        <w:tc>
          <w:tcPr>
            <w:tcW w:w="725" w:type="dxa"/>
            <w:tcBorders>
              <w:top w:val="nil"/>
              <w:left w:val="nil"/>
              <w:bottom w:val="nil"/>
              <w:right w:val="nil"/>
            </w:tcBorders>
            <w:shd w:val="clear" w:color="000000" w:fill="FFFFFF"/>
            <w:vAlign w:val="center"/>
            <w:hideMark/>
          </w:tcPr>
          <w:p w14:paraId="23B9A1E3"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0.149</w:t>
            </w:r>
          </w:p>
        </w:tc>
        <w:tc>
          <w:tcPr>
            <w:tcW w:w="725" w:type="dxa"/>
            <w:tcBorders>
              <w:top w:val="nil"/>
              <w:left w:val="nil"/>
              <w:bottom w:val="nil"/>
              <w:right w:val="nil"/>
            </w:tcBorders>
            <w:shd w:val="clear" w:color="000000" w:fill="FFFFFF"/>
            <w:vAlign w:val="center"/>
            <w:hideMark/>
          </w:tcPr>
          <w:p w14:paraId="2384577C"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-5.435</w:t>
            </w:r>
          </w:p>
        </w:tc>
        <w:tc>
          <w:tcPr>
            <w:tcW w:w="621" w:type="dxa"/>
            <w:tcBorders>
              <w:top w:val="nil"/>
              <w:left w:val="nil"/>
              <w:bottom w:val="nil"/>
              <w:right w:val="nil"/>
            </w:tcBorders>
            <w:shd w:val="clear" w:color="000000" w:fill="FFFFFF"/>
            <w:vAlign w:val="center"/>
            <w:hideMark/>
          </w:tcPr>
          <w:p w14:paraId="271CF79B"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0.000</w:t>
            </w:r>
          </w:p>
        </w:tc>
        <w:tc>
          <w:tcPr>
            <w:tcW w:w="486" w:type="dxa"/>
            <w:tcBorders>
              <w:top w:val="nil"/>
              <w:left w:val="nil"/>
              <w:bottom w:val="nil"/>
              <w:right w:val="nil"/>
            </w:tcBorders>
            <w:shd w:val="clear" w:color="000000" w:fill="FFFFFF"/>
            <w:vAlign w:val="center"/>
            <w:hideMark/>
          </w:tcPr>
          <w:p w14:paraId="1D53BAB2"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072C3F5B" w14:textId="77777777" w:rsidTr="00A2796F">
        <w:trPr>
          <w:trHeight w:val="288"/>
        </w:trPr>
        <w:tc>
          <w:tcPr>
            <w:tcW w:w="4064" w:type="dxa"/>
            <w:tcBorders>
              <w:top w:val="nil"/>
              <w:left w:val="nil"/>
              <w:bottom w:val="nil"/>
              <w:right w:val="nil"/>
            </w:tcBorders>
            <w:shd w:val="clear" w:color="000000" w:fill="FFFFFF"/>
            <w:vAlign w:val="center"/>
            <w:hideMark/>
          </w:tcPr>
          <w:p w14:paraId="6ED4538E" w14:textId="228A84B5" w:rsidR="009D7664" w:rsidRPr="009D7664" w:rsidRDefault="00A2796F" w:rsidP="009D7664">
            <w:pPr>
              <w:spacing w:after="0" w:line="240" w:lineRule="auto"/>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Difficult</w:t>
            </w:r>
            <w:r w:rsidRPr="009D7664">
              <w:rPr>
                <w:rFonts w:ascii="Times New Roman" w:eastAsia="Times New Roman" w:hAnsi="Times New Roman" w:cs="Times New Roman"/>
                <w:color w:val="000000"/>
                <w:sz w:val="18"/>
                <w:szCs w:val="18"/>
                <w:lang w:eastAsia="en-GB"/>
              </w:rPr>
              <w:t xml:space="preserve"> </w:t>
            </w:r>
            <w:r w:rsidR="009D7664" w:rsidRPr="009D7664">
              <w:rPr>
                <w:rFonts w:ascii="Times New Roman" w:eastAsia="Times New Roman" w:hAnsi="Times New Roman" w:cs="Times New Roman"/>
                <w:color w:val="000000"/>
                <w:sz w:val="18"/>
                <w:szCs w:val="18"/>
                <w:lang w:eastAsia="en-GB"/>
              </w:rPr>
              <w:t>- Easy</w:t>
            </w:r>
          </w:p>
        </w:tc>
        <w:tc>
          <w:tcPr>
            <w:tcW w:w="269" w:type="dxa"/>
            <w:tcBorders>
              <w:top w:val="nil"/>
              <w:left w:val="nil"/>
              <w:bottom w:val="nil"/>
              <w:right w:val="nil"/>
            </w:tcBorders>
            <w:shd w:val="clear" w:color="000000" w:fill="FFFFFF"/>
            <w:vAlign w:val="center"/>
            <w:hideMark/>
          </w:tcPr>
          <w:p w14:paraId="62966FFC"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40530B10"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-1.228</w:t>
            </w:r>
          </w:p>
        </w:tc>
        <w:tc>
          <w:tcPr>
            <w:tcW w:w="725" w:type="dxa"/>
            <w:tcBorders>
              <w:top w:val="nil"/>
              <w:left w:val="nil"/>
              <w:bottom w:val="nil"/>
              <w:right w:val="nil"/>
            </w:tcBorders>
            <w:shd w:val="clear" w:color="000000" w:fill="FFFFFF"/>
            <w:vAlign w:val="center"/>
            <w:hideMark/>
          </w:tcPr>
          <w:p w14:paraId="4CDC2999"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0.190</w:t>
            </w:r>
          </w:p>
        </w:tc>
        <w:tc>
          <w:tcPr>
            <w:tcW w:w="725" w:type="dxa"/>
            <w:tcBorders>
              <w:top w:val="nil"/>
              <w:left w:val="nil"/>
              <w:bottom w:val="nil"/>
              <w:right w:val="nil"/>
            </w:tcBorders>
            <w:shd w:val="clear" w:color="000000" w:fill="FFFFFF"/>
            <w:vAlign w:val="center"/>
            <w:hideMark/>
          </w:tcPr>
          <w:p w14:paraId="3534A2AE"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-6.454</w:t>
            </w:r>
          </w:p>
        </w:tc>
        <w:tc>
          <w:tcPr>
            <w:tcW w:w="621" w:type="dxa"/>
            <w:tcBorders>
              <w:top w:val="nil"/>
              <w:left w:val="nil"/>
              <w:bottom w:val="nil"/>
              <w:right w:val="nil"/>
            </w:tcBorders>
            <w:shd w:val="clear" w:color="000000" w:fill="FFFFFF"/>
            <w:vAlign w:val="center"/>
            <w:hideMark/>
          </w:tcPr>
          <w:p w14:paraId="3F51CDB8"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0.000</w:t>
            </w:r>
          </w:p>
        </w:tc>
        <w:tc>
          <w:tcPr>
            <w:tcW w:w="486" w:type="dxa"/>
            <w:tcBorders>
              <w:top w:val="nil"/>
              <w:left w:val="nil"/>
              <w:bottom w:val="nil"/>
              <w:right w:val="nil"/>
            </w:tcBorders>
            <w:shd w:val="clear" w:color="000000" w:fill="FFFFFF"/>
            <w:vAlign w:val="center"/>
            <w:hideMark/>
          </w:tcPr>
          <w:p w14:paraId="404DE3E3"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10B137CB" w14:textId="77777777" w:rsidTr="00A2796F">
        <w:trPr>
          <w:trHeight w:val="288"/>
        </w:trPr>
        <w:tc>
          <w:tcPr>
            <w:tcW w:w="4064" w:type="dxa"/>
            <w:tcBorders>
              <w:top w:val="nil"/>
              <w:left w:val="nil"/>
              <w:bottom w:val="nil"/>
              <w:right w:val="nil"/>
            </w:tcBorders>
            <w:shd w:val="clear" w:color="000000" w:fill="FFFFFF"/>
            <w:vAlign w:val="center"/>
            <w:hideMark/>
          </w:tcPr>
          <w:p w14:paraId="478728E6"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Meaningless - Quiet</w:t>
            </w:r>
          </w:p>
        </w:tc>
        <w:tc>
          <w:tcPr>
            <w:tcW w:w="269" w:type="dxa"/>
            <w:tcBorders>
              <w:top w:val="nil"/>
              <w:left w:val="nil"/>
              <w:bottom w:val="nil"/>
              <w:right w:val="nil"/>
            </w:tcBorders>
            <w:shd w:val="clear" w:color="000000" w:fill="FFFFFF"/>
            <w:vAlign w:val="center"/>
            <w:hideMark/>
          </w:tcPr>
          <w:p w14:paraId="2738EB27"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4DA20AB6"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-0.410</w:t>
            </w:r>
          </w:p>
        </w:tc>
        <w:tc>
          <w:tcPr>
            <w:tcW w:w="725" w:type="dxa"/>
            <w:tcBorders>
              <w:top w:val="nil"/>
              <w:left w:val="nil"/>
              <w:bottom w:val="nil"/>
              <w:right w:val="nil"/>
            </w:tcBorders>
            <w:shd w:val="clear" w:color="000000" w:fill="FFFFFF"/>
            <w:vAlign w:val="center"/>
            <w:hideMark/>
          </w:tcPr>
          <w:p w14:paraId="5C81D643"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0.131</w:t>
            </w:r>
          </w:p>
        </w:tc>
        <w:tc>
          <w:tcPr>
            <w:tcW w:w="725" w:type="dxa"/>
            <w:tcBorders>
              <w:top w:val="nil"/>
              <w:left w:val="nil"/>
              <w:bottom w:val="nil"/>
              <w:right w:val="nil"/>
            </w:tcBorders>
            <w:shd w:val="clear" w:color="000000" w:fill="FFFFFF"/>
            <w:vAlign w:val="center"/>
            <w:hideMark/>
          </w:tcPr>
          <w:p w14:paraId="7C05A2A0"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-3.125</w:t>
            </w:r>
          </w:p>
        </w:tc>
        <w:tc>
          <w:tcPr>
            <w:tcW w:w="621" w:type="dxa"/>
            <w:tcBorders>
              <w:top w:val="nil"/>
              <w:left w:val="nil"/>
              <w:bottom w:val="nil"/>
              <w:right w:val="nil"/>
            </w:tcBorders>
            <w:shd w:val="clear" w:color="000000" w:fill="FFFFFF"/>
            <w:vAlign w:val="center"/>
            <w:hideMark/>
          </w:tcPr>
          <w:p w14:paraId="7F3CCF9A"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0.002</w:t>
            </w:r>
          </w:p>
        </w:tc>
        <w:tc>
          <w:tcPr>
            <w:tcW w:w="486" w:type="dxa"/>
            <w:tcBorders>
              <w:top w:val="nil"/>
              <w:left w:val="nil"/>
              <w:bottom w:val="nil"/>
              <w:right w:val="nil"/>
            </w:tcBorders>
            <w:shd w:val="clear" w:color="000000" w:fill="FFFFFF"/>
            <w:vAlign w:val="center"/>
            <w:hideMark/>
          </w:tcPr>
          <w:p w14:paraId="5AF55455"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24DD0AB1" w14:textId="77777777" w:rsidTr="00A2796F">
        <w:trPr>
          <w:trHeight w:val="288"/>
        </w:trPr>
        <w:tc>
          <w:tcPr>
            <w:tcW w:w="4064" w:type="dxa"/>
            <w:tcBorders>
              <w:top w:val="nil"/>
              <w:left w:val="nil"/>
              <w:bottom w:val="nil"/>
              <w:right w:val="nil"/>
            </w:tcBorders>
            <w:shd w:val="clear" w:color="000000" w:fill="FFFFFF"/>
            <w:vAlign w:val="center"/>
            <w:hideMark/>
          </w:tcPr>
          <w:p w14:paraId="79B62455"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Meaningful - Meaningless</w:t>
            </w:r>
          </w:p>
        </w:tc>
        <w:tc>
          <w:tcPr>
            <w:tcW w:w="269" w:type="dxa"/>
            <w:tcBorders>
              <w:top w:val="nil"/>
              <w:left w:val="nil"/>
              <w:bottom w:val="nil"/>
              <w:right w:val="nil"/>
            </w:tcBorders>
            <w:shd w:val="clear" w:color="000000" w:fill="FFFFFF"/>
            <w:vAlign w:val="center"/>
            <w:hideMark/>
          </w:tcPr>
          <w:p w14:paraId="5B9CDCEB"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2BD40FF2"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-0.337</w:t>
            </w:r>
          </w:p>
        </w:tc>
        <w:tc>
          <w:tcPr>
            <w:tcW w:w="725" w:type="dxa"/>
            <w:tcBorders>
              <w:top w:val="nil"/>
              <w:left w:val="nil"/>
              <w:bottom w:val="nil"/>
              <w:right w:val="nil"/>
            </w:tcBorders>
            <w:shd w:val="clear" w:color="000000" w:fill="FFFFFF"/>
            <w:vAlign w:val="center"/>
            <w:hideMark/>
          </w:tcPr>
          <w:p w14:paraId="017471F6"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0.140</w:t>
            </w:r>
          </w:p>
        </w:tc>
        <w:tc>
          <w:tcPr>
            <w:tcW w:w="725" w:type="dxa"/>
            <w:tcBorders>
              <w:top w:val="nil"/>
              <w:left w:val="nil"/>
              <w:bottom w:val="nil"/>
              <w:right w:val="nil"/>
            </w:tcBorders>
            <w:shd w:val="clear" w:color="000000" w:fill="FFFFFF"/>
            <w:vAlign w:val="center"/>
            <w:hideMark/>
          </w:tcPr>
          <w:p w14:paraId="6B44A2F0"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-2.402</w:t>
            </w:r>
          </w:p>
        </w:tc>
        <w:tc>
          <w:tcPr>
            <w:tcW w:w="621" w:type="dxa"/>
            <w:tcBorders>
              <w:top w:val="nil"/>
              <w:left w:val="nil"/>
              <w:bottom w:val="nil"/>
              <w:right w:val="nil"/>
            </w:tcBorders>
            <w:shd w:val="clear" w:color="000000" w:fill="FFFFFF"/>
            <w:vAlign w:val="center"/>
            <w:hideMark/>
          </w:tcPr>
          <w:p w14:paraId="432BB059"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0.016</w:t>
            </w:r>
          </w:p>
        </w:tc>
        <w:tc>
          <w:tcPr>
            <w:tcW w:w="486" w:type="dxa"/>
            <w:tcBorders>
              <w:top w:val="nil"/>
              <w:left w:val="nil"/>
              <w:bottom w:val="nil"/>
              <w:right w:val="nil"/>
            </w:tcBorders>
            <w:shd w:val="clear" w:color="000000" w:fill="FFFFFF"/>
            <w:vAlign w:val="center"/>
            <w:hideMark/>
          </w:tcPr>
          <w:p w14:paraId="7E191F91"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71A22033" w14:textId="77777777" w:rsidTr="00A2796F">
        <w:trPr>
          <w:trHeight w:val="288"/>
        </w:trPr>
        <w:tc>
          <w:tcPr>
            <w:tcW w:w="4064" w:type="dxa"/>
            <w:tcBorders>
              <w:top w:val="nil"/>
              <w:left w:val="nil"/>
              <w:bottom w:val="nil"/>
              <w:right w:val="nil"/>
            </w:tcBorders>
            <w:shd w:val="clear" w:color="000000" w:fill="FFFFFF"/>
            <w:vAlign w:val="center"/>
            <w:hideMark/>
          </w:tcPr>
          <w:p w14:paraId="4EEFFC72" w14:textId="456776CE"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r w:rsidR="00A2796F">
              <w:rPr>
                <w:rFonts w:ascii="Times New Roman" w:eastAsia="Times New Roman" w:hAnsi="Times New Roman" w:cs="Times New Roman"/>
                <w:color w:val="000000"/>
                <w:sz w:val="18"/>
                <w:szCs w:val="18"/>
                <w:lang w:eastAsia="en-GB"/>
              </w:rPr>
              <w:t>Difficult</w:t>
            </w:r>
            <w:r w:rsidR="00A2796F" w:rsidRPr="009D7664">
              <w:rPr>
                <w:rFonts w:ascii="Times New Roman" w:eastAsia="Times New Roman" w:hAnsi="Times New Roman" w:cs="Times New Roman"/>
                <w:color w:val="000000"/>
                <w:sz w:val="18"/>
                <w:szCs w:val="18"/>
                <w:lang w:eastAsia="en-GB"/>
              </w:rPr>
              <w:t xml:space="preserve"> </w:t>
            </w:r>
            <w:r w:rsidRPr="009D7664">
              <w:rPr>
                <w:rFonts w:ascii="Times New Roman" w:eastAsia="Times New Roman" w:hAnsi="Times New Roman" w:cs="Times New Roman"/>
                <w:color w:val="000000"/>
                <w:sz w:val="18"/>
                <w:szCs w:val="18"/>
                <w:lang w:eastAsia="en-GB"/>
              </w:rPr>
              <w:t xml:space="preserve">– Easy) </w:t>
            </w:r>
            <w:r w:rsidRPr="009D7664">
              <w:rPr>
                <w:rFonts w:ascii="Symbol" w:eastAsia="Times New Roman" w:hAnsi="Symbol" w:cs="Times New Roman"/>
                <w:color w:val="000000"/>
                <w:sz w:val="18"/>
                <w:szCs w:val="18"/>
                <w:lang w:eastAsia="en-GB"/>
              </w:rPr>
              <w:t>´</w:t>
            </w:r>
            <w:r w:rsidRPr="009D7664">
              <w:rPr>
                <w:rFonts w:ascii="Times New Roman" w:eastAsia="Times New Roman" w:hAnsi="Times New Roman" w:cs="Times New Roman"/>
                <w:color w:val="000000"/>
                <w:sz w:val="18"/>
                <w:szCs w:val="18"/>
                <w:lang w:eastAsia="en-GB"/>
              </w:rPr>
              <w:t xml:space="preserve"> (Meaningless - Quiet)</w:t>
            </w:r>
          </w:p>
        </w:tc>
        <w:tc>
          <w:tcPr>
            <w:tcW w:w="269" w:type="dxa"/>
            <w:tcBorders>
              <w:top w:val="nil"/>
              <w:left w:val="nil"/>
              <w:bottom w:val="nil"/>
              <w:right w:val="nil"/>
            </w:tcBorders>
            <w:shd w:val="clear" w:color="000000" w:fill="FFFFFF"/>
            <w:vAlign w:val="center"/>
            <w:hideMark/>
          </w:tcPr>
          <w:p w14:paraId="67B47A94" w14:textId="77777777" w:rsidR="009D7664" w:rsidRPr="009D7664" w:rsidRDefault="009D7664" w:rsidP="009D7664">
            <w:pPr>
              <w:spacing w:after="0" w:line="240" w:lineRule="auto"/>
              <w:jc w:val="both"/>
              <w:rPr>
                <w:rFonts w:ascii="Times New Roman" w:eastAsia="Times New Roman" w:hAnsi="Times New Roman" w:cs="Times New Roman"/>
                <w:i/>
                <w:iCs/>
                <w:color w:val="000000"/>
                <w:sz w:val="18"/>
                <w:szCs w:val="18"/>
                <w:lang w:eastAsia="en-GB"/>
              </w:rPr>
            </w:pPr>
            <w:r w:rsidRPr="009D7664">
              <w:rPr>
                <w:rFonts w:ascii="Times New Roman" w:eastAsia="Times New Roman" w:hAnsi="Times New Roman" w:cs="Times New Roman"/>
                <w:i/>
                <w:iCs/>
                <w:color w:val="000000"/>
                <w:sz w:val="18"/>
                <w:szCs w:val="18"/>
                <w:lang w:eastAsia="en-GB"/>
              </w:rPr>
              <w:t> </w:t>
            </w:r>
          </w:p>
        </w:tc>
        <w:tc>
          <w:tcPr>
            <w:tcW w:w="725" w:type="dxa"/>
            <w:tcBorders>
              <w:top w:val="nil"/>
              <w:left w:val="nil"/>
              <w:bottom w:val="nil"/>
              <w:right w:val="nil"/>
            </w:tcBorders>
            <w:shd w:val="clear" w:color="000000" w:fill="FFFFFF"/>
            <w:vAlign w:val="center"/>
            <w:hideMark/>
          </w:tcPr>
          <w:p w14:paraId="11CF5F74"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-0.494</w:t>
            </w:r>
          </w:p>
        </w:tc>
        <w:tc>
          <w:tcPr>
            <w:tcW w:w="725" w:type="dxa"/>
            <w:tcBorders>
              <w:top w:val="nil"/>
              <w:left w:val="nil"/>
              <w:bottom w:val="nil"/>
              <w:right w:val="nil"/>
            </w:tcBorders>
            <w:shd w:val="clear" w:color="000000" w:fill="FFFFFF"/>
            <w:vAlign w:val="center"/>
            <w:hideMark/>
          </w:tcPr>
          <w:p w14:paraId="5B8D96E4"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0.262</w:t>
            </w:r>
          </w:p>
        </w:tc>
        <w:tc>
          <w:tcPr>
            <w:tcW w:w="725" w:type="dxa"/>
            <w:tcBorders>
              <w:top w:val="nil"/>
              <w:left w:val="nil"/>
              <w:bottom w:val="nil"/>
              <w:right w:val="nil"/>
            </w:tcBorders>
            <w:shd w:val="clear" w:color="000000" w:fill="FFFFFF"/>
            <w:vAlign w:val="center"/>
            <w:hideMark/>
          </w:tcPr>
          <w:p w14:paraId="61E29A0B"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-1.881</w:t>
            </w:r>
          </w:p>
        </w:tc>
        <w:tc>
          <w:tcPr>
            <w:tcW w:w="621" w:type="dxa"/>
            <w:tcBorders>
              <w:top w:val="nil"/>
              <w:left w:val="nil"/>
              <w:bottom w:val="nil"/>
              <w:right w:val="nil"/>
            </w:tcBorders>
            <w:shd w:val="clear" w:color="000000" w:fill="FFFFFF"/>
            <w:vAlign w:val="center"/>
            <w:hideMark/>
          </w:tcPr>
          <w:p w14:paraId="4D3C8371"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0.060</w:t>
            </w:r>
          </w:p>
        </w:tc>
        <w:tc>
          <w:tcPr>
            <w:tcW w:w="486" w:type="dxa"/>
            <w:tcBorders>
              <w:top w:val="nil"/>
              <w:left w:val="nil"/>
              <w:bottom w:val="nil"/>
              <w:right w:val="nil"/>
            </w:tcBorders>
            <w:shd w:val="clear" w:color="000000" w:fill="FFFFFF"/>
            <w:vAlign w:val="center"/>
            <w:hideMark/>
          </w:tcPr>
          <w:p w14:paraId="258B7206"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p>
        </w:tc>
      </w:tr>
      <w:tr w:rsidR="009D7664" w:rsidRPr="009D7664" w14:paraId="41C27585" w14:textId="77777777" w:rsidTr="00A2796F">
        <w:trPr>
          <w:trHeight w:val="300"/>
        </w:trPr>
        <w:tc>
          <w:tcPr>
            <w:tcW w:w="4064" w:type="dxa"/>
            <w:tcBorders>
              <w:top w:val="nil"/>
              <w:left w:val="nil"/>
              <w:bottom w:val="single" w:sz="8" w:space="0" w:color="auto"/>
              <w:right w:val="nil"/>
            </w:tcBorders>
            <w:shd w:val="clear" w:color="000000" w:fill="FFFFFF"/>
            <w:vAlign w:val="center"/>
            <w:hideMark/>
          </w:tcPr>
          <w:p w14:paraId="73BA446D" w14:textId="6219B7DD"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w:t>
            </w:r>
            <w:r w:rsidR="00A2796F">
              <w:rPr>
                <w:rFonts w:ascii="Times New Roman" w:eastAsia="Times New Roman" w:hAnsi="Times New Roman" w:cs="Times New Roman"/>
                <w:color w:val="000000"/>
                <w:sz w:val="18"/>
                <w:szCs w:val="18"/>
                <w:lang w:eastAsia="en-GB"/>
              </w:rPr>
              <w:t>Difficult</w:t>
            </w:r>
            <w:r w:rsidR="00A2796F" w:rsidRPr="009D7664">
              <w:rPr>
                <w:rFonts w:ascii="Times New Roman" w:eastAsia="Times New Roman" w:hAnsi="Times New Roman" w:cs="Times New Roman"/>
                <w:color w:val="000000"/>
                <w:sz w:val="18"/>
                <w:szCs w:val="18"/>
                <w:lang w:eastAsia="en-GB"/>
              </w:rPr>
              <w:t xml:space="preserve"> </w:t>
            </w:r>
            <w:r w:rsidRPr="009D7664">
              <w:rPr>
                <w:rFonts w:ascii="Times New Roman" w:eastAsia="Times New Roman" w:hAnsi="Times New Roman" w:cs="Times New Roman"/>
                <w:color w:val="000000"/>
                <w:sz w:val="18"/>
                <w:szCs w:val="18"/>
                <w:lang w:eastAsia="en-GB"/>
              </w:rPr>
              <w:t xml:space="preserve">– Easy) </w:t>
            </w:r>
            <w:r w:rsidRPr="009D7664">
              <w:rPr>
                <w:rFonts w:ascii="Symbol" w:eastAsia="Times New Roman" w:hAnsi="Symbol" w:cs="Times New Roman"/>
                <w:color w:val="000000"/>
                <w:sz w:val="18"/>
                <w:szCs w:val="18"/>
                <w:lang w:eastAsia="en-GB"/>
              </w:rPr>
              <w:t>´</w:t>
            </w:r>
            <w:r w:rsidRPr="009D7664">
              <w:rPr>
                <w:rFonts w:ascii="Times New Roman" w:eastAsia="Times New Roman" w:hAnsi="Times New Roman" w:cs="Times New Roman"/>
                <w:color w:val="000000"/>
                <w:sz w:val="18"/>
                <w:szCs w:val="18"/>
                <w:lang w:eastAsia="en-GB"/>
              </w:rPr>
              <w:t xml:space="preserve"> (Meaningful - Meaningless)</w:t>
            </w:r>
          </w:p>
        </w:tc>
        <w:tc>
          <w:tcPr>
            <w:tcW w:w="269" w:type="dxa"/>
            <w:tcBorders>
              <w:top w:val="nil"/>
              <w:left w:val="nil"/>
              <w:bottom w:val="single" w:sz="8" w:space="0" w:color="auto"/>
              <w:right w:val="nil"/>
            </w:tcBorders>
            <w:shd w:val="clear" w:color="000000" w:fill="FFFFFF"/>
            <w:vAlign w:val="center"/>
            <w:hideMark/>
          </w:tcPr>
          <w:p w14:paraId="4BE00C33" w14:textId="77777777" w:rsidR="009D7664" w:rsidRPr="009D7664" w:rsidRDefault="009D7664" w:rsidP="009D7664">
            <w:pPr>
              <w:spacing w:after="0" w:line="240" w:lineRule="auto"/>
              <w:jc w:val="both"/>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c>
          <w:tcPr>
            <w:tcW w:w="725" w:type="dxa"/>
            <w:tcBorders>
              <w:top w:val="nil"/>
              <w:left w:val="nil"/>
              <w:bottom w:val="single" w:sz="8" w:space="0" w:color="auto"/>
              <w:right w:val="nil"/>
            </w:tcBorders>
            <w:shd w:val="clear" w:color="000000" w:fill="FFFFFF"/>
            <w:vAlign w:val="center"/>
            <w:hideMark/>
          </w:tcPr>
          <w:p w14:paraId="6D40CB14"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-0.011</w:t>
            </w:r>
          </w:p>
        </w:tc>
        <w:tc>
          <w:tcPr>
            <w:tcW w:w="725" w:type="dxa"/>
            <w:tcBorders>
              <w:top w:val="nil"/>
              <w:left w:val="nil"/>
              <w:bottom w:val="single" w:sz="8" w:space="0" w:color="auto"/>
              <w:right w:val="nil"/>
            </w:tcBorders>
            <w:shd w:val="clear" w:color="000000" w:fill="FFFFFF"/>
            <w:vAlign w:val="center"/>
            <w:hideMark/>
          </w:tcPr>
          <w:p w14:paraId="69BBB433"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0.281</w:t>
            </w:r>
          </w:p>
        </w:tc>
        <w:tc>
          <w:tcPr>
            <w:tcW w:w="725" w:type="dxa"/>
            <w:tcBorders>
              <w:top w:val="nil"/>
              <w:left w:val="nil"/>
              <w:bottom w:val="single" w:sz="8" w:space="0" w:color="auto"/>
              <w:right w:val="nil"/>
            </w:tcBorders>
            <w:shd w:val="clear" w:color="000000" w:fill="FFFFFF"/>
            <w:vAlign w:val="center"/>
            <w:hideMark/>
          </w:tcPr>
          <w:p w14:paraId="60FD0522"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-0.040</w:t>
            </w:r>
          </w:p>
        </w:tc>
        <w:tc>
          <w:tcPr>
            <w:tcW w:w="621" w:type="dxa"/>
            <w:tcBorders>
              <w:top w:val="nil"/>
              <w:left w:val="nil"/>
              <w:bottom w:val="single" w:sz="8" w:space="0" w:color="auto"/>
              <w:right w:val="nil"/>
            </w:tcBorders>
            <w:shd w:val="clear" w:color="000000" w:fill="FFFFFF"/>
            <w:vAlign w:val="center"/>
            <w:hideMark/>
          </w:tcPr>
          <w:p w14:paraId="65BAC5D0" w14:textId="77777777" w:rsidR="009D7664" w:rsidRPr="009D7664" w:rsidRDefault="009D7664" w:rsidP="009D7664">
            <w:pPr>
              <w:spacing w:after="0" w:line="240" w:lineRule="auto"/>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0.968</w:t>
            </w:r>
          </w:p>
        </w:tc>
        <w:tc>
          <w:tcPr>
            <w:tcW w:w="486" w:type="dxa"/>
            <w:tcBorders>
              <w:top w:val="nil"/>
              <w:left w:val="nil"/>
              <w:bottom w:val="single" w:sz="8" w:space="0" w:color="auto"/>
              <w:right w:val="nil"/>
            </w:tcBorders>
            <w:shd w:val="clear" w:color="000000" w:fill="FFFFFF"/>
            <w:vAlign w:val="center"/>
            <w:hideMark/>
          </w:tcPr>
          <w:p w14:paraId="49439BF2" w14:textId="77777777" w:rsidR="009D7664" w:rsidRPr="009D7664" w:rsidRDefault="009D7664" w:rsidP="009D7664">
            <w:pPr>
              <w:spacing w:after="0" w:line="240" w:lineRule="auto"/>
              <w:jc w:val="center"/>
              <w:rPr>
                <w:rFonts w:ascii="Times New Roman" w:eastAsia="Times New Roman" w:hAnsi="Times New Roman" w:cs="Times New Roman"/>
                <w:color w:val="000000"/>
                <w:sz w:val="18"/>
                <w:szCs w:val="18"/>
                <w:lang w:eastAsia="en-GB"/>
              </w:rPr>
            </w:pPr>
            <w:r w:rsidRPr="009D7664">
              <w:rPr>
                <w:rFonts w:ascii="Times New Roman" w:eastAsia="Times New Roman" w:hAnsi="Times New Roman" w:cs="Times New Roman"/>
                <w:color w:val="000000"/>
                <w:sz w:val="18"/>
                <w:szCs w:val="18"/>
                <w:lang w:eastAsia="en-GB"/>
              </w:rPr>
              <w:t> </w:t>
            </w:r>
          </w:p>
        </w:tc>
      </w:tr>
    </w:tbl>
    <w:p w14:paraId="04FB0E5B" w14:textId="77777777" w:rsidR="009D7664" w:rsidRPr="002743FE" w:rsidRDefault="009D7664" w:rsidP="008E539E">
      <w:pPr>
        <w:spacing w:after="0" w:line="480" w:lineRule="auto"/>
        <w:jc w:val="both"/>
        <w:rPr>
          <w:rFonts w:ascii="Times New Roman" w:hAnsi="Times New Roman" w:cs="Times New Roman"/>
          <w:sz w:val="24"/>
          <w:szCs w:val="24"/>
        </w:rPr>
      </w:pPr>
    </w:p>
    <w:p w14:paraId="051ECB7E" w14:textId="77777777" w:rsidR="00450827" w:rsidRDefault="00450827" w:rsidP="00450827">
      <w:pPr>
        <w:spacing w:after="0" w:line="480" w:lineRule="auto"/>
        <w:jc w:val="both"/>
        <w:rPr>
          <w:rFonts w:ascii="Times New Roman" w:hAnsi="Times New Roman" w:cs="Times New Roman"/>
          <w:sz w:val="24"/>
          <w:szCs w:val="24"/>
          <w:highlight w:val="yellow"/>
        </w:rPr>
      </w:pPr>
    </w:p>
    <w:p w14:paraId="5B0A94CF" w14:textId="77777777" w:rsidR="00450827" w:rsidRDefault="00450827" w:rsidP="00450827">
      <w:pPr>
        <w:spacing w:after="0" w:line="480" w:lineRule="auto"/>
        <w:jc w:val="both"/>
        <w:rPr>
          <w:rFonts w:ascii="Times New Roman" w:hAnsi="Times New Roman" w:cs="Times New Roman"/>
          <w:sz w:val="24"/>
          <w:szCs w:val="24"/>
          <w:highlight w:val="yellow"/>
        </w:rPr>
      </w:pPr>
    </w:p>
    <w:p w14:paraId="36C6C47B" w14:textId="77777777" w:rsidR="00450827" w:rsidRDefault="00450827" w:rsidP="00450827">
      <w:pPr>
        <w:spacing w:after="0" w:line="480" w:lineRule="auto"/>
        <w:jc w:val="both"/>
        <w:rPr>
          <w:rFonts w:ascii="Times New Roman" w:hAnsi="Times New Roman" w:cs="Times New Roman"/>
          <w:sz w:val="24"/>
          <w:szCs w:val="24"/>
          <w:highlight w:val="yellow"/>
        </w:rPr>
      </w:pPr>
    </w:p>
    <w:p w14:paraId="184802F7" w14:textId="77777777" w:rsidR="00450827" w:rsidRDefault="00450827" w:rsidP="00450827">
      <w:pPr>
        <w:spacing w:after="0" w:line="480" w:lineRule="auto"/>
        <w:jc w:val="both"/>
        <w:rPr>
          <w:rFonts w:ascii="Times New Roman" w:hAnsi="Times New Roman" w:cs="Times New Roman"/>
          <w:sz w:val="24"/>
          <w:szCs w:val="24"/>
          <w:highlight w:val="yellow"/>
        </w:rPr>
      </w:pPr>
    </w:p>
    <w:p w14:paraId="167FB95A" w14:textId="77777777" w:rsidR="00450827" w:rsidRDefault="00450827" w:rsidP="00450827">
      <w:pPr>
        <w:spacing w:after="0" w:line="480" w:lineRule="auto"/>
        <w:jc w:val="both"/>
        <w:rPr>
          <w:rFonts w:ascii="Times New Roman" w:hAnsi="Times New Roman" w:cs="Times New Roman"/>
          <w:sz w:val="24"/>
          <w:szCs w:val="24"/>
          <w:highlight w:val="yellow"/>
        </w:rPr>
      </w:pPr>
    </w:p>
    <w:p w14:paraId="564BBB5C" w14:textId="77777777" w:rsidR="00450827" w:rsidRDefault="00450827" w:rsidP="00450827">
      <w:pPr>
        <w:spacing w:after="0" w:line="480" w:lineRule="auto"/>
        <w:jc w:val="both"/>
        <w:rPr>
          <w:rFonts w:ascii="Times New Roman" w:hAnsi="Times New Roman" w:cs="Times New Roman"/>
          <w:sz w:val="24"/>
          <w:szCs w:val="24"/>
          <w:highlight w:val="yellow"/>
        </w:rPr>
      </w:pPr>
    </w:p>
    <w:p w14:paraId="6C71E863" w14:textId="3CF6774E" w:rsidR="00450827" w:rsidRDefault="00450827" w:rsidP="00450827">
      <w:pPr>
        <w:spacing w:after="0" w:line="480" w:lineRule="auto"/>
        <w:jc w:val="both"/>
        <w:rPr>
          <w:rFonts w:ascii="Times New Roman" w:hAnsi="Times New Roman" w:cs="Times New Roman"/>
          <w:sz w:val="24"/>
          <w:szCs w:val="24"/>
        </w:rPr>
      </w:pPr>
      <w:bookmarkStart w:id="7" w:name="_GoBack"/>
      <w:bookmarkEnd w:id="7"/>
      <w:r w:rsidRPr="009D7664">
        <w:rPr>
          <w:rFonts w:ascii="Times New Roman" w:hAnsi="Times New Roman" w:cs="Times New Roman"/>
          <w:sz w:val="24"/>
          <w:szCs w:val="24"/>
          <w:highlight w:val="yellow"/>
        </w:rPr>
        <w:lastRenderedPageBreak/>
        <w:t>Table</w:t>
      </w:r>
      <w:r w:rsidRPr="00450827">
        <w:rPr>
          <w:rFonts w:ascii="Times New Roman" w:hAnsi="Times New Roman" w:cs="Times New Roman"/>
          <w:sz w:val="24"/>
          <w:szCs w:val="24"/>
          <w:highlight w:val="yellow"/>
        </w:rPr>
        <w:t xml:space="preserve"> X</w:t>
      </w:r>
      <w:r w:rsidRPr="00450827">
        <w:rPr>
          <w:rFonts w:ascii="Times New Roman" w:hAnsi="Times New Roman" w:cs="Times New Roman"/>
          <w:sz w:val="24"/>
          <w:szCs w:val="24"/>
          <w:highlight w:val="yellow"/>
        </w:rPr>
        <w:t>I</w:t>
      </w:r>
    </w:p>
    <w:p w14:paraId="170BC11A" w14:textId="22B75389" w:rsidR="00450827" w:rsidRDefault="00450827" w:rsidP="00450827">
      <w:pPr>
        <w:spacing w:after="0" w:line="480" w:lineRule="auto"/>
        <w:jc w:val="both"/>
        <w:rPr>
          <w:rFonts w:ascii="Times New Roman" w:hAnsi="Times New Roman" w:cs="Times New Roman"/>
          <w:sz w:val="24"/>
          <w:szCs w:val="24"/>
        </w:rPr>
      </w:pPr>
      <w:r>
        <w:rPr>
          <w:rFonts w:ascii="Times New Roman" w:hAnsi="Times New Roman" w:cs="Times New Roman"/>
          <w:i/>
          <w:iCs/>
          <w:sz w:val="24"/>
          <w:szCs w:val="24"/>
        </w:rPr>
        <w:t>Cumulative Link</w:t>
      </w:r>
      <w:r w:rsidRPr="009D7664">
        <w:rPr>
          <w:rFonts w:ascii="Times New Roman" w:hAnsi="Times New Roman" w:cs="Times New Roman"/>
          <w:i/>
          <w:iCs/>
          <w:sz w:val="24"/>
          <w:szCs w:val="24"/>
        </w:rPr>
        <w:t xml:space="preserve"> Mixed Effects Models for Experiments</w:t>
      </w:r>
      <w:r>
        <w:rPr>
          <w:rFonts w:ascii="Times New Roman" w:hAnsi="Times New Roman" w:cs="Times New Roman"/>
          <w:i/>
          <w:iCs/>
          <w:sz w:val="24"/>
          <w:szCs w:val="24"/>
        </w:rPr>
        <w:t xml:space="preserve"> 1 and 3</w:t>
      </w:r>
    </w:p>
    <w:tbl>
      <w:tblPr>
        <w:tblW w:w="7040" w:type="dxa"/>
        <w:tblLook w:val="04A0" w:firstRow="1" w:lastRow="0" w:firstColumn="1" w:lastColumn="0" w:noHBand="0" w:noVBand="1"/>
      </w:tblPr>
      <w:tblGrid>
        <w:gridCol w:w="2480"/>
        <w:gridCol w:w="269"/>
        <w:gridCol w:w="1000"/>
        <w:gridCol w:w="1000"/>
        <w:gridCol w:w="1000"/>
        <w:gridCol w:w="1000"/>
        <w:gridCol w:w="396"/>
      </w:tblGrid>
      <w:tr w:rsidR="00450827" w:rsidRPr="00450827" w14:paraId="1E00C346" w14:textId="77777777" w:rsidTr="00450827">
        <w:trPr>
          <w:trHeight w:val="294"/>
        </w:trPr>
        <w:tc>
          <w:tcPr>
            <w:tcW w:w="2480" w:type="dxa"/>
            <w:tcBorders>
              <w:top w:val="single" w:sz="8" w:space="0" w:color="auto"/>
              <w:left w:val="nil"/>
              <w:bottom w:val="single" w:sz="8" w:space="0" w:color="auto"/>
              <w:right w:val="nil"/>
            </w:tcBorders>
            <w:shd w:val="clear" w:color="000000" w:fill="FFFFFF"/>
            <w:vAlign w:val="center"/>
            <w:hideMark/>
          </w:tcPr>
          <w:p w14:paraId="73D3D864"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220" w:type="dxa"/>
            <w:tcBorders>
              <w:top w:val="single" w:sz="8" w:space="0" w:color="auto"/>
              <w:left w:val="nil"/>
              <w:bottom w:val="single" w:sz="8" w:space="0" w:color="auto"/>
              <w:right w:val="nil"/>
            </w:tcBorders>
            <w:shd w:val="clear" w:color="000000" w:fill="FFFFFF"/>
            <w:vAlign w:val="center"/>
            <w:hideMark/>
          </w:tcPr>
          <w:p w14:paraId="212169BE"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4340" w:type="dxa"/>
            <w:gridSpan w:val="5"/>
            <w:tcBorders>
              <w:top w:val="single" w:sz="8" w:space="0" w:color="auto"/>
              <w:left w:val="nil"/>
              <w:bottom w:val="single" w:sz="8" w:space="0" w:color="auto"/>
              <w:right w:val="nil"/>
            </w:tcBorders>
            <w:shd w:val="clear" w:color="000000" w:fill="FFFFFF"/>
            <w:vAlign w:val="center"/>
            <w:hideMark/>
          </w:tcPr>
          <w:p w14:paraId="19E269C7"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Experiment 1</w:t>
            </w:r>
          </w:p>
        </w:tc>
      </w:tr>
      <w:tr w:rsidR="00450827" w:rsidRPr="00450827" w14:paraId="32E83E2D" w14:textId="77777777" w:rsidTr="00450827">
        <w:trPr>
          <w:trHeight w:val="294"/>
        </w:trPr>
        <w:tc>
          <w:tcPr>
            <w:tcW w:w="2480" w:type="dxa"/>
            <w:tcBorders>
              <w:top w:val="nil"/>
              <w:left w:val="nil"/>
              <w:bottom w:val="nil"/>
              <w:right w:val="nil"/>
            </w:tcBorders>
            <w:shd w:val="clear" w:color="000000" w:fill="FFFFFF"/>
            <w:vAlign w:val="center"/>
            <w:hideMark/>
          </w:tcPr>
          <w:p w14:paraId="1E500EF3"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220" w:type="dxa"/>
            <w:tcBorders>
              <w:top w:val="nil"/>
              <w:left w:val="nil"/>
              <w:bottom w:val="nil"/>
              <w:right w:val="nil"/>
            </w:tcBorders>
            <w:shd w:val="clear" w:color="000000" w:fill="FFFFFF"/>
            <w:vAlign w:val="center"/>
            <w:hideMark/>
          </w:tcPr>
          <w:p w14:paraId="005A54CD"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4000" w:type="dxa"/>
            <w:gridSpan w:val="4"/>
            <w:tcBorders>
              <w:top w:val="single" w:sz="8" w:space="0" w:color="auto"/>
              <w:left w:val="nil"/>
              <w:bottom w:val="single" w:sz="8" w:space="0" w:color="auto"/>
              <w:right w:val="nil"/>
            </w:tcBorders>
            <w:shd w:val="clear" w:color="000000" w:fill="FFFFFF"/>
            <w:vAlign w:val="center"/>
            <w:hideMark/>
          </w:tcPr>
          <w:p w14:paraId="2473EBC1"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Self-Reported Solution Strategies</w:t>
            </w:r>
          </w:p>
        </w:tc>
        <w:tc>
          <w:tcPr>
            <w:tcW w:w="340" w:type="dxa"/>
            <w:tcBorders>
              <w:top w:val="nil"/>
              <w:left w:val="nil"/>
              <w:bottom w:val="nil"/>
              <w:right w:val="nil"/>
            </w:tcBorders>
            <w:shd w:val="clear" w:color="000000" w:fill="FFFFFF"/>
            <w:vAlign w:val="center"/>
            <w:hideMark/>
          </w:tcPr>
          <w:p w14:paraId="0E281632"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2590BCF1" w14:textId="77777777" w:rsidTr="00450827">
        <w:trPr>
          <w:trHeight w:val="294"/>
        </w:trPr>
        <w:tc>
          <w:tcPr>
            <w:tcW w:w="2480" w:type="dxa"/>
            <w:tcBorders>
              <w:top w:val="nil"/>
              <w:left w:val="nil"/>
              <w:bottom w:val="nil"/>
              <w:right w:val="nil"/>
            </w:tcBorders>
            <w:shd w:val="clear" w:color="000000" w:fill="FFFFFF"/>
            <w:vAlign w:val="center"/>
            <w:hideMark/>
          </w:tcPr>
          <w:p w14:paraId="12A61F2A"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220" w:type="dxa"/>
            <w:tcBorders>
              <w:top w:val="nil"/>
              <w:left w:val="nil"/>
              <w:bottom w:val="nil"/>
              <w:right w:val="nil"/>
            </w:tcBorders>
            <w:shd w:val="clear" w:color="000000" w:fill="FFFFFF"/>
            <w:vAlign w:val="center"/>
            <w:hideMark/>
          </w:tcPr>
          <w:p w14:paraId="0A06476F" w14:textId="77777777" w:rsidR="00450827" w:rsidRPr="00450827" w:rsidRDefault="00450827" w:rsidP="00450827">
            <w:pPr>
              <w:spacing w:after="0" w:line="240" w:lineRule="auto"/>
              <w:jc w:val="center"/>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 </w:t>
            </w:r>
          </w:p>
        </w:tc>
        <w:tc>
          <w:tcPr>
            <w:tcW w:w="1000" w:type="dxa"/>
            <w:tcBorders>
              <w:top w:val="nil"/>
              <w:left w:val="nil"/>
              <w:bottom w:val="single" w:sz="8" w:space="0" w:color="auto"/>
              <w:right w:val="nil"/>
            </w:tcBorders>
            <w:shd w:val="clear" w:color="000000" w:fill="FFFFFF"/>
            <w:vAlign w:val="center"/>
            <w:hideMark/>
          </w:tcPr>
          <w:p w14:paraId="2DEF1124" w14:textId="77777777" w:rsidR="00450827" w:rsidRPr="00450827" w:rsidRDefault="00450827" w:rsidP="00450827">
            <w:pPr>
              <w:spacing w:after="0" w:line="240" w:lineRule="auto"/>
              <w:jc w:val="center"/>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b</w:t>
            </w:r>
          </w:p>
        </w:tc>
        <w:tc>
          <w:tcPr>
            <w:tcW w:w="1000" w:type="dxa"/>
            <w:tcBorders>
              <w:top w:val="single" w:sz="8" w:space="0" w:color="auto"/>
              <w:left w:val="nil"/>
              <w:bottom w:val="single" w:sz="8" w:space="0" w:color="auto"/>
              <w:right w:val="nil"/>
            </w:tcBorders>
            <w:shd w:val="clear" w:color="000000" w:fill="FFFFFF"/>
            <w:vAlign w:val="center"/>
            <w:hideMark/>
          </w:tcPr>
          <w:p w14:paraId="4771652C" w14:textId="77777777" w:rsidR="00450827" w:rsidRPr="00450827" w:rsidRDefault="00450827" w:rsidP="00450827">
            <w:pPr>
              <w:spacing w:after="0" w:line="240" w:lineRule="auto"/>
              <w:jc w:val="center"/>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SE</w:t>
            </w:r>
          </w:p>
        </w:tc>
        <w:tc>
          <w:tcPr>
            <w:tcW w:w="1000" w:type="dxa"/>
            <w:tcBorders>
              <w:top w:val="single" w:sz="8" w:space="0" w:color="auto"/>
              <w:left w:val="nil"/>
              <w:bottom w:val="single" w:sz="8" w:space="0" w:color="auto"/>
              <w:right w:val="nil"/>
            </w:tcBorders>
            <w:shd w:val="clear" w:color="000000" w:fill="FFFFFF"/>
            <w:vAlign w:val="center"/>
            <w:hideMark/>
          </w:tcPr>
          <w:p w14:paraId="644333AE" w14:textId="77777777" w:rsidR="00450827" w:rsidRPr="00450827" w:rsidRDefault="00450827" w:rsidP="00450827">
            <w:pPr>
              <w:spacing w:after="0" w:line="240" w:lineRule="auto"/>
              <w:jc w:val="center"/>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z</w:t>
            </w:r>
          </w:p>
        </w:tc>
        <w:tc>
          <w:tcPr>
            <w:tcW w:w="1340" w:type="dxa"/>
            <w:gridSpan w:val="2"/>
            <w:tcBorders>
              <w:top w:val="single" w:sz="8" w:space="0" w:color="auto"/>
              <w:left w:val="nil"/>
              <w:bottom w:val="single" w:sz="8" w:space="0" w:color="auto"/>
              <w:right w:val="nil"/>
            </w:tcBorders>
            <w:shd w:val="clear" w:color="000000" w:fill="FFFFFF"/>
            <w:vAlign w:val="center"/>
            <w:hideMark/>
          </w:tcPr>
          <w:p w14:paraId="01228D3B" w14:textId="77777777" w:rsidR="00450827" w:rsidRPr="00450827" w:rsidRDefault="00450827" w:rsidP="00450827">
            <w:pPr>
              <w:spacing w:after="0" w:line="240" w:lineRule="auto"/>
              <w:jc w:val="center"/>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Sign</w:t>
            </w:r>
            <w:r w:rsidRPr="00450827">
              <w:rPr>
                <w:rFonts w:ascii="Times New Roman" w:eastAsia="Times New Roman" w:hAnsi="Times New Roman" w:cs="Times New Roman"/>
                <w:color w:val="000000"/>
                <w:sz w:val="21"/>
                <w:szCs w:val="21"/>
                <w:lang w:eastAsia="en-GB"/>
              </w:rPr>
              <w:t>.</w:t>
            </w:r>
          </w:p>
        </w:tc>
      </w:tr>
      <w:tr w:rsidR="00450827" w:rsidRPr="00450827" w14:paraId="55650CF6" w14:textId="77777777" w:rsidTr="00450827">
        <w:trPr>
          <w:trHeight w:val="294"/>
        </w:trPr>
        <w:tc>
          <w:tcPr>
            <w:tcW w:w="2480" w:type="dxa"/>
            <w:tcBorders>
              <w:top w:val="nil"/>
              <w:left w:val="nil"/>
              <w:bottom w:val="single" w:sz="8" w:space="0" w:color="auto"/>
              <w:right w:val="nil"/>
            </w:tcBorders>
            <w:shd w:val="clear" w:color="000000" w:fill="FFFFFF"/>
            <w:vAlign w:val="center"/>
            <w:hideMark/>
          </w:tcPr>
          <w:p w14:paraId="3CAD3F58"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Factor</w:t>
            </w:r>
          </w:p>
        </w:tc>
        <w:tc>
          <w:tcPr>
            <w:tcW w:w="220" w:type="dxa"/>
            <w:tcBorders>
              <w:top w:val="nil"/>
              <w:left w:val="nil"/>
              <w:bottom w:val="nil"/>
              <w:right w:val="nil"/>
            </w:tcBorders>
            <w:shd w:val="clear" w:color="000000" w:fill="FFFFFF"/>
            <w:vAlign w:val="center"/>
            <w:hideMark/>
          </w:tcPr>
          <w:p w14:paraId="5D63F77C"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nil"/>
              <w:right w:val="nil"/>
            </w:tcBorders>
            <w:shd w:val="clear" w:color="000000" w:fill="FFFFFF"/>
            <w:vAlign w:val="center"/>
            <w:hideMark/>
          </w:tcPr>
          <w:p w14:paraId="5F1A3067"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vAlign w:val="center"/>
            <w:hideMark/>
          </w:tcPr>
          <w:p w14:paraId="0ABFCFE4"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vAlign w:val="center"/>
            <w:hideMark/>
          </w:tcPr>
          <w:p w14:paraId="7B970397"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vAlign w:val="center"/>
            <w:hideMark/>
          </w:tcPr>
          <w:p w14:paraId="6B71A6AC"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vAlign w:val="center"/>
            <w:hideMark/>
          </w:tcPr>
          <w:p w14:paraId="02140734"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381955A0" w14:textId="77777777" w:rsidTr="00450827">
        <w:trPr>
          <w:trHeight w:val="288"/>
        </w:trPr>
        <w:tc>
          <w:tcPr>
            <w:tcW w:w="2480" w:type="dxa"/>
            <w:tcBorders>
              <w:top w:val="nil"/>
              <w:left w:val="nil"/>
              <w:bottom w:val="nil"/>
              <w:right w:val="nil"/>
            </w:tcBorders>
            <w:shd w:val="clear" w:color="000000" w:fill="FFFFFF"/>
            <w:vAlign w:val="center"/>
            <w:hideMark/>
          </w:tcPr>
          <w:p w14:paraId="20AF269E"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Difficult</w:t>
            </w:r>
          </w:p>
        </w:tc>
        <w:tc>
          <w:tcPr>
            <w:tcW w:w="220" w:type="dxa"/>
            <w:tcBorders>
              <w:top w:val="nil"/>
              <w:left w:val="nil"/>
              <w:bottom w:val="nil"/>
              <w:right w:val="nil"/>
            </w:tcBorders>
            <w:shd w:val="clear" w:color="000000" w:fill="FFFFFF"/>
            <w:vAlign w:val="center"/>
            <w:hideMark/>
          </w:tcPr>
          <w:p w14:paraId="7A693F6E"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32B35C78"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0.144</w:t>
            </w:r>
          </w:p>
        </w:tc>
        <w:tc>
          <w:tcPr>
            <w:tcW w:w="1000" w:type="dxa"/>
            <w:tcBorders>
              <w:top w:val="nil"/>
              <w:left w:val="nil"/>
              <w:bottom w:val="nil"/>
              <w:right w:val="nil"/>
            </w:tcBorders>
            <w:shd w:val="clear" w:color="000000" w:fill="FFFFFF"/>
            <w:noWrap/>
            <w:vAlign w:val="bottom"/>
            <w:hideMark/>
          </w:tcPr>
          <w:p w14:paraId="25EF24AA"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0.301</w:t>
            </w:r>
          </w:p>
        </w:tc>
        <w:tc>
          <w:tcPr>
            <w:tcW w:w="1000" w:type="dxa"/>
            <w:tcBorders>
              <w:top w:val="nil"/>
              <w:left w:val="nil"/>
              <w:bottom w:val="nil"/>
              <w:right w:val="nil"/>
            </w:tcBorders>
            <w:shd w:val="clear" w:color="000000" w:fill="FFFFFF"/>
            <w:noWrap/>
            <w:vAlign w:val="bottom"/>
            <w:hideMark/>
          </w:tcPr>
          <w:p w14:paraId="625E42A8"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0.478</w:t>
            </w:r>
          </w:p>
        </w:tc>
        <w:tc>
          <w:tcPr>
            <w:tcW w:w="1000" w:type="dxa"/>
            <w:tcBorders>
              <w:top w:val="nil"/>
              <w:left w:val="nil"/>
              <w:bottom w:val="nil"/>
              <w:right w:val="nil"/>
            </w:tcBorders>
            <w:shd w:val="clear" w:color="000000" w:fill="FFFFFF"/>
            <w:noWrap/>
            <w:vAlign w:val="bottom"/>
            <w:hideMark/>
          </w:tcPr>
          <w:p w14:paraId="55300A03"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0.632</w:t>
            </w:r>
          </w:p>
        </w:tc>
        <w:tc>
          <w:tcPr>
            <w:tcW w:w="340" w:type="dxa"/>
            <w:tcBorders>
              <w:top w:val="nil"/>
              <w:left w:val="nil"/>
              <w:bottom w:val="nil"/>
              <w:right w:val="nil"/>
            </w:tcBorders>
            <w:shd w:val="clear" w:color="000000" w:fill="FFFFFF"/>
            <w:vAlign w:val="center"/>
            <w:hideMark/>
          </w:tcPr>
          <w:p w14:paraId="2EFCECE8"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7A07BE0C" w14:textId="77777777" w:rsidTr="00450827">
        <w:trPr>
          <w:trHeight w:val="288"/>
        </w:trPr>
        <w:tc>
          <w:tcPr>
            <w:tcW w:w="2480" w:type="dxa"/>
            <w:tcBorders>
              <w:top w:val="nil"/>
              <w:left w:val="nil"/>
              <w:bottom w:val="nil"/>
              <w:right w:val="nil"/>
            </w:tcBorders>
            <w:shd w:val="clear" w:color="000000" w:fill="FFFFFF"/>
            <w:noWrap/>
            <w:vAlign w:val="bottom"/>
            <w:hideMark/>
          </w:tcPr>
          <w:p w14:paraId="3EF6B0B2" w14:textId="77777777" w:rsidR="00450827" w:rsidRPr="00450827" w:rsidRDefault="00450827" w:rsidP="00450827">
            <w:pPr>
              <w:spacing w:after="0" w:line="240" w:lineRule="auto"/>
              <w:rPr>
                <w:rFonts w:ascii="Calibri" w:eastAsia="Times New Roman" w:hAnsi="Calibri" w:cs="Calibri"/>
                <w:color w:val="000000"/>
                <w:lang w:eastAsia="en-GB"/>
              </w:rPr>
            </w:pPr>
            <w:r w:rsidRPr="00450827">
              <w:rPr>
                <w:rFonts w:ascii="Calibri" w:eastAsia="Times New Roman" w:hAnsi="Calibri" w:cs="Calibri"/>
                <w:color w:val="000000"/>
                <w:lang w:eastAsia="en-GB"/>
              </w:rPr>
              <w:t> </w:t>
            </w:r>
          </w:p>
        </w:tc>
        <w:tc>
          <w:tcPr>
            <w:tcW w:w="220" w:type="dxa"/>
            <w:tcBorders>
              <w:top w:val="nil"/>
              <w:left w:val="nil"/>
              <w:bottom w:val="nil"/>
              <w:right w:val="nil"/>
            </w:tcBorders>
            <w:shd w:val="clear" w:color="000000" w:fill="FFFFFF"/>
            <w:vAlign w:val="center"/>
            <w:hideMark/>
          </w:tcPr>
          <w:p w14:paraId="18E560C7"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32BE6A0A"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4DF6E0DE"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131D7952"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6CC3FC01"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vAlign w:val="center"/>
            <w:hideMark/>
          </w:tcPr>
          <w:p w14:paraId="35A79B90"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57D69692" w14:textId="77777777" w:rsidTr="00450827">
        <w:trPr>
          <w:trHeight w:val="288"/>
        </w:trPr>
        <w:tc>
          <w:tcPr>
            <w:tcW w:w="2480" w:type="dxa"/>
            <w:tcBorders>
              <w:top w:val="nil"/>
              <w:left w:val="nil"/>
              <w:bottom w:val="nil"/>
              <w:right w:val="nil"/>
            </w:tcBorders>
            <w:shd w:val="clear" w:color="000000" w:fill="FFFFFF"/>
            <w:vAlign w:val="center"/>
            <w:hideMark/>
          </w:tcPr>
          <w:p w14:paraId="1612D14A"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Quiet</w:t>
            </w:r>
          </w:p>
        </w:tc>
        <w:tc>
          <w:tcPr>
            <w:tcW w:w="220" w:type="dxa"/>
            <w:tcBorders>
              <w:top w:val="nil"/>
              <w:left w:val="nil"/>
              <w:bottom w:val="nil"/>
              <w:right w:val="nil"/>
            </w:tcBorders>
            <w:shd w:val="clear" w:color="000000" w:fill="FFFFFF"/>
            <w:vAlign w:val="center"/>
            <w:hideMark/>
          </w:tcPr>
          <w:p w14:paraId="6AF3D255"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26D8E78A"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0.514</w:t>
            </w:r>
          </w:p>
        </w:tc>
        <w:tc>
          <w:tcPr>
            <w:tcW w:w="1000" w:type="dxa"/>
            <w:tcBorders>
              <w:top w:val="nil"/>
              <w:left w:val="nil"/>
              <w:bottom w:val="nil"/>
              <w:right w:val="nil"/>
            </w:tcBorders>
            <w:shd w:val="clear" w:color="000000" w:fill="FFFFFF"/>
            <w:noWrap/>
            <w:vAlign w:val="bottom"/>
            <w:hideMark/>
          </w:tcPr>
          <w:p w14:paraId="6A3758E5"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0.295</w:t>
            </w:r>
          </w:p>
        </w:tc>
        <w:tc>
          <w:tcPr>
            <w:tcW w:w="1000" w:type="dxa"/>
            <w:tcBorders>
              <w:top w:val="nil"/>
              <w:left w:val="nil"/>
              <w:bottom w:val="nil"/>
              <w:right w:val="nil"/>
            </w:tcBorders>
            <w:shd w:val="clear" w:color="000000" w:fill="FFFFFF"/>
            <w:noWrap/>
            <w:vAlign w:val="bottom"/>
            <w:hideMark/>
          </w:tcPr>
          <w:p w14:paraId="685A3922"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1.739</w:t>
            </w:r>
          </w:p>
        </w:tc>
        <w:tc>
          <w:tcPr>
            <w:tcW w:w="1000" w:type="dxa"/>
            <w:tcBorders>
              <w:top w:val="nil"/>
              <w:left w:val="nil"/>
              <w:bottom w:val="nil"/>
              <w:right w:val="nil"/>
            </w:tcBorders>
            <w:shd w:val="clear" w:color="000000" w:fill="FFFFFF"/>
            <w:noWrap/>
            <w:vAlign w:val="bottom"/>
            <w:hideMark/>
          </w:tcPr>
          <w:p w14:paraId="684EB56D"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0.082</w:t>
            </w:r>
          </w:p>
        </w:tc>
        <w:tc>
          <w:tcPr>
            <w:tcW w:w="340" w:type="dxa"/>
            <w:tcBorders>
              <w:top w:val="nil"/>
              <w:left w:val="nil"/>
              <w:bottom w:val="nil"/>
              <w:right w:val="nil"/>
            </w:tcBorders>
            <w:shd w:val="clear" w:color="000000" w:fill="FFFFFF"/>
            <w:vAlign w:val="center"/>
            <w:hideMark/>
          </w:tcPr>
          <w:p w14:paraId="2E92FBE7"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w:t>
            </w:r>
          </w:p>
        </w:tc>
      </w:tr>
      <w:tr w:rsidR="00450827" w:rsidRPr="00450827" w14:paraId="4A226DA9" w14:textId="77777777" w:rsidTr="00450827">
        <w:trPr>
          <w:trHeight w:val="288"/>
        </w:trPr>
        <w:tc>
          <w:tcPr>
            <w:tcW w:w="2480" w:type="dxa"/>
            <w:tcBorders>
              <w:top w:val="nil"/>
              <w:left w:val="nil"/>
              <w:bottom w:val="nil"/>
              <w:right w:val="nil"/>
            </w:tcBorders>
            <w:shd w:val="clear" w:color="000000" w:fill="FFFFFF"/>
            <w:noWrap/>
            <w:vAlign w:val="bottom"/>
            <w:hideMark/>
          </w:tcPr>
          <w:p w14:paraId="5E5B4E15" w14:textId="77777777" w:rsidR="00450827" w:rsidRPr="00450827" w:rsidRDefault="00450827" w:rsidP="00450827">
            <w:pPr>
              <w:spacing w:after="0" w:line="240" w:lineRule="auto"/>
              <w:rPr>
                <w:rFonts w:ascii="Calibri" w:eastAsia="Times New Roman" w:hAnsi="Calibri" w:cs="Calibri"/>
                <w:color w:val="000000"/>
                <w:lang w:eastAsia="en-GB"/>
              </w:rPr>
            </w:pPr>
            <w:r w:rsidRPr="00450827">
              <w:rPr>
                <w:rFonts w:ascii="Calibri" w:eastAsia="Times New Roman" w:hAnsi="Calibri" w:cs="Calibri"/>
                <w:color w:val="000000"/>
                <w:lang w:eastAsia="en-GB"/>
              </w:rPr>
              <w:t> </w:t>
            </w:r>
          </w:p>
        </w:tc>
        <w:tc>
          <w:tcPr>
            <w:tcW w:w="220" w:type="dxa"/>
            <w:tcBorders>
              <w:top w:val="nil"/>
              <w:left w:val="nil"/>
              <w:bottom w:val="nil"/>
              <w:right w:val="nil"/>
            </w:tcBorders>
            <w:shd w:val="clear" w:color="000000" w:fill="FFFFFF"/>
            <w:vAlign w:val="center"/>
            <w:hideMark/>
          </w:tcPr>
          <w:p w14:paraId="6FCF5CCF"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01286199"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0534C962"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551E5AD1"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088EDB54"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vAlign w:val="center"/>
            <w:hideMark/>
          </w:tcPr>
          <w:p w14:paraId="6B80E01B"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65E9A6C9" w14:textId="77777777" w:rsidTr="00450827">
        <w:trPr>
          <w:trHeight w:val="288"/>
        </w:trPr>
        <w:tc>
          <w:tcPr>
            <w:tcW w:w="2480" w:type="dxa"/>
            <w:tcBorders>
              <w:top w:val="nil"/>
              <w:left w:val="nil"/>
              <w:bottom w:val="nil"/>
              <w:right w:val="nil"/>
            </w:tcBorders>
            <w:shd w:val="clear" w:color="000000" w:fill="FFFFFF"/>
            <w:vAlign w:val="center"/>
            <w:hideMark/>
          </w:tcPr>
          <w:p w14:paraId="25D5BDFE"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Changing-State</w:t>
            </w:r>
          </w:p>
        </w:tc>
        <w:tc>
          <w:tcPr>
            <w:tcW w:w="220" w:type="dxa"/>
            <w:tcBorders>
              <w:top w:val="nil"/>
              <w:left w:val="nil"/>
              <w:bottom w:val="nil"/>
              <w:right w:val="nil"/>
            </w:tcBorders>
            <w:shd w:val="clear" w:color="000000" w:fill="FFFFFF"/>
            <w:vAlign w:val="center"/>
            <w:hideMark/>
          </w:tcPr>
          <w:p w14:paraId="13E68BB3"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0E89FE03"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-0.003</w:t>
            </w:r>
          </w:p>
        </w:tc>
        <w:tc>
          <w:tcPr>
            <w:tcW w:w="1000" w:type="dxa"/>
            <w:tcBorders>
              <w:top w:val="nil"/>
              <w:left w:val="nil"/>
              <w:bottom w:val="nil"/>
              <w:right w:val="nil"/>
            </w:tcBorders>
            <w:shd w:val="clear" w:color="000000" w:fill="FFFFFF"/>
            <w:noWrap/>
            <w:vAlign w:val="bottom"/>
            <w:hideMark/>
          </w:tcPr>
          <w:p w14:paraId="5EE28477"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0.407</w:t>
            </w:r>
          </w:p>
        </w:tc>
        <w:tc>
          <w:tcPr>
            <w:tcW w:w="1000" w:type="dxa"/>
            <w:tcBorders>
              <w:top w:val="nil"/>
              <w:left w:val="nil"/>
              <w:bottom w:val="nil"/>
              <w:right w:val="nil"/>
            </w:tcBorders>
            <w:shd w:val="clear" w:color="000000" w:fill="FFFFFF"/>
            <w:noWrap/>
            <w:vAlign w:val="bottom"/>
            <w:hideMark/>
          </w:tcPr>
          <w:p w14:paraId="3300BF18"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-0.007</w:t>
            </w:r>
          </w:p>
        </w:tc>
        <w:tc>
          <w:tcPr>
            <w:tcW w:w="1000" w:type="dxa"/>
            <w:tcBorders>
              <w:top w:val="nil"/>
              <w:left w:val="nil"/>
              <w:bottom w:val="nil"/>
              <w:right w:val="nil"/>
            </w:tcBorders>
            <w:shd w:val="clear" w:color="000000" w:fill="FFFFFF"/>
            <w:noWrap/>
            <w:vAlign w:val="bottom"/>
            <w:hideMark/>
          </w:tcPr>
          <w:p w14:paraId="3EAFCAD8"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0.994</w:t>
            </w:r>
          </w:p>
        </w:tc>
        <w:tc>
          <w:tcPr>
            <w:tcW w:w="340" w:type="dxa"/>
            <w:tcBorders>
              <w:top w:val="nil"/>
              <w:left w:val="nil"/>
              <w:bottom w:val="nil"/>
              <w:right w:val="nil"/>
            </w:tcBorders>
            <w:shd w:val="clear" w:color="000000" w:fill="FFFFFF"/>
            <w:vAlign w:val="center"/>
            <w:hideMark/>
          </w:tcPr>
          <w:p w14:paraId="7905931D"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30D14175" w14:textId="77777777" w:rsidTr="00450827">
        <w:trPr>
          <w:trHeight w:val="288"/>
        </w:trPr>
        <w:tc>
          <w:tcPr>
            <w:tcW w:w="2480" w:type="dxa"/>
            <w:tcBorders>
              <w:top w:val="nil"/>
              <w:left w:val="nil"/>
              <w:bottom w:val="nil"/>
              <w:right w:val="nil"/>
            </w:tcBorders>
            <w:shd w:val="clear" w:color="000000" w:fill="FFFFFF"/>
            <w:noWrap/>
            <w:vAlign w:val="bottom"/>
            <w:hideMark/>
          </w:tcPr>
          <w:p w14:paraId="4FB0528C" w14:textId="77777777" w:rsidR="00450827" w:rsidRPr="00450827" w:rsidRDefault="00450827" w:rsidP="00450827">
            <w:pPr>
              <w:spacing w:after="0" w:line="240" w:lineRule="auto"/>
              <w:rPr>
                <w:rFonts w:ascii="Calibri" w:eastAsia="Times New Roman" w:hAnsi="Calibri" w:cs="Calibri"/>
                <w:color w:val="000000"/>
                <w:lang w:eastAsia="en-GB"/>
              </w:rPr>
            </w:pPr>
            <w:r w:rsidRPr="00450827">
              <w:rPr>
                <w:rFonts w:ascii="Calibri" w:eastAsia="Times New Roman" w:hAnsi="Calibri" w:cs="Calibri"/>
                <w:color w:val="000000"/>
                <w:lang w:eastAsia="en-GB"/>
              </w:rPr>
              <w:t> </w:t>
            </w:r>
          </w:p>
        </w:tc>
        <w:tc>
          <w:tcPr>
            <w:tcW w:w="220" w:type="dxa"/>
            <w:tcBorders>
              <w:top w:val="nil"/>
              <w:left w:val="nil"/>
              <w:bottom w:val="nil"/>
              <w:right w:val="nil"/>
            </w:tcBorders>
            <w:shd w:val="clear" w:color="000000" w:fill="FFFFFF"/>
            <w:vAlign w:val="center"/>
            <w:hideMark/>
          </w:tcPr>
          <w:p w14:paraId="3A5BA36B"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6899228D"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55CF5D87"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0F43E9E0"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3B6FE415"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vAlign w:val="center"/>
            <w:hideMark/>
          </w:tcPr>
          <w:p w14:paraId="4E8DCBD3"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5D825DC7" w14:textId="77777777" w:rsidTr="00450827">
        <w:trPr>
          <w:trHeight w:val="288"/>
        </w:trPr>
        <w:tc>
          <w:tcPr>
            <w:tcW w:w="2480" w:type="dxa"/>
            <w:tcBorders>
              <w:top w:val="nil"/>
              <w:left w:val="nil"/>
              <w:bottom w:val="nil"/>
              <w:right w:val="nil"/>
            </w:tcBorders>
            <w:shd w:val="clear" w:color="000000" w:fill="FFFFFF"/>
            <w:vAlign w:val="center"/>
            <w:hideMark/>
          </w:tcPr>
          <w:p w14:paraId="66C8FD3E"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proofErr w:type="spellStart"/>
            <w:proofErr w:type="gramStart"/>
            <w:r w:rsidRPr="00450827">
              <w:rPr>
                <w:rFonts w:ascii="Times New Roman" w:eastAsia="Times New Roman" w:hAnsi="Times New Roman" w:cs="Times New Roman"/>
                <w:color w:val="000000"/>
                <w:sz w:val="18"/>
                <w:szCs w:val="18"/>
                <w:lang w:eastAsia="en-GB"/>
              </w:rPr>
              <w:t>Difficult:Quiet</w:t>
            </w:r>
            <w:proofErr w:type="spellEnd"/>
            <w:proofErr w:type="gramEnd"/>
          </w:p>
        </w:tc>
        <w:tc>
          <w:tcPr>
            <w:tcW w:w="220" w:type="dxa"/>
            <w:tcBorders>
              <w:top w:val="nil"/>
              <w:left w:val="nil"/>
              <w:bottom w:val="nil"/>
              <w:right w:val="nil"/>
            </w:tcBorders>
            <w:shd w:val="clear" w:color="000000" w:fill="FFFFFF"/>
            <w:vAlign w:val="center"/>
            <w:hideMark/>
          </w:tcPr>
          <w:p w14:paraId="47A82843"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191D6C08"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-0.538</w:t>
            </w:r>
          </w:p>
        </w:tc>
        <w:tc>
          <w:tcPr>
            <w:tcW w:w="1000" w:type="dxa"/>
            <w:tcBorders>
              <w:top w:val="nil"/>
              <w:left w:val="nil"/>
              <w:bottom w:val="nil"/>
              <w:right w:val="nil"/>
            </w:tcBorders>
            <w:shd w:val="clear" w:color="000000" w:fill="FFFFFF"/>
            <w:noWrap/>
            <w:vAlign w:val="bottom"/>
            <w:hideMark/>
          </w:tcPr>
          <w:p w14:paraId="18C632A5"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0.405</w:t>
            </w:r>
          </w:p>
        </w:tc>
        <w:tc>
          <w:tcPr>
            <w:tcW w:w="1000" w:type="dxa"/>
            <w:tcBorders>
              <w:top w:val="nil"/>
              <w:left w:val="nil"/>
              <w:bottom w:val="nil"/>
              <w:right w:val="nil"/>
            </w:tcBorders>
            <w:shd w:val="clear" w:color="000000" w:fill="FFFFFF"/>
            <w:noWrap/>
            <w:vAlign w:val="bottom"/>
            <w:hideMark/>
          </w:tcPr>
          <w:p w14:paraId="06919F37"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-1.329</w:t>
            </w:r>
          </w:p>
        </w:tc>
        <w:tc>
          <w:tcPr>
            <w:tcW w:w="1000" w:type="dxa"/>
            <w:tcBorders>
              <w:top w:val="nil"/>
              <w:left w:val="nil"/>
              <w:bottom w:val="nil"/>
              <w:right w:val="nil"/>
            </w:tcBorders>
            <w:shd w:val="clear" w:color="000000" w:fill="FFFFFF"/>
            <w:noWrap/>
            <w:vAlign w:val="bottom"/>
            <w:hideMark/>
          </w:tcPr>
          <w:p w14:paraId="1B95A818"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0.184</w:t>
            </w:r>
          </w:p>
        </w:tc>
        <w:tc>
          <w:tcPr>
            <w:tcW w:w="340" w:type="dxa"/>
            <w:tcBorders>
              <w:top w:val="nil"/>
              <w:left w:val="nil"/>
              <w:bottom w:val="nil"/>
              <w:right w:val="nil"/>
            </w:tcBorders>
            <w:shd w:val="clear" w:color="000000" w:fill="FFFFFF"/>
            <w:vAlign w:val="center"/>
            <w:hideMark/>
          </w:tcPr>
          <w:p w14:paraId="575E7383"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5C81859F" w14:textId="77777777" w:rsidTr="00450827">
        <w:trPr>
          <w:trHeight w:val="288"/>
        </w:trPr>
        <w:tc>
          <w:tcPr>
            <w:tcW w:w="2480" w:type="dxa"/>
            <w:tcBorders>
              <w:top w:val="nil"/>
              <w:left w:val="nil"/>
              <w:bottom w:val="nil"/>
              <w:right w:val="nil"/>
            </w:tcBorders>
            <w:shd w:val="clear" w:color="000000" w:fill="FFFFFF"/>
            <w:noWrap/>
            <w:vAlign w:val="bottom"/>
            <w:hideMark/>
          </w:tcPr>
          <w:p w14:paraId="6D54786D" w14:textId="77777777" w:rsidR="00450827" w:rsidRPr="00450827" w:rsidRDefault="00450827" w:rsidP="00450827">
            <w:pPr>
              <w:spacing w:after="0" w:line="240" w:lineRule="auto"/>
              <w:rPr>
                <w:rFonts w:ascii="Calibri" w:eastAsia="Times New Roman" w:hAnsi="Calibri" w:cs="Calibri"/>
                <w:color w:val="000000"/>
                <w:lang w:eastAsia="en-GB"/>
              </w:rPr>
            </w:pPr>
            <w:r w:rsidRPr="00450827">
              <w:rPr>
                <w:rFonts w:ascii="Calibri" w:eastAsia="Times New Roman" w:hAnsi="Calibri" w:cs="Calibri"/>
                <w:color w:val="000000"/>
                <w:lang w:eastAsia="en-GB"/>
              </w:rPr>
              <w:t> </w:t>
            </w:r>
          </w:p>
        </w:tc>
        <w:tc>
          <w:tcPr>
            <w:tcW w:w="220" w:type="dxa"/>
            <w:tcBorders>
              <w:top w:val="nil"/>
              <w:left w:val="nil"/>
              <w:bottom w:val="nil"/>
              <w:right w:val="nil"/>
            </w:tcBorders>
            <w:shd w:val="clear" w:color="000000" w:fill="FFFFFF"/>
            <w:vAlign w:val="center"/>
            <w:hideMark/>
          </w:tcPr>
          <w:p w14:paraId="5C9CE555"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0A16D1E9"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287F9DEE"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42DA7579"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51D97DC5"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vAlign w:val="center"/>
            <w:hideMark/>
          </w:tcPr>
          <w:p w14:paraId="1FBACE1A"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4B08A397" w14:textId="77777777" w:rsidTr="00450827">
        <w:trPr>
          <w:trHeight w:val="294"/>
        </w:trPr>
        <w:tc>
          <w:tcPr>
            <w:tcW w:w="2480" w:type="dxa"/>
            <w:tcBorders>
              <w:top w:val="nil"/>
              <w:left w:val="nil"/>
              <w:bottom w:val="nil"/>
              <w:right w:val="nil"/>
            </w:tcBorders>
            <w:shd w:val="clear" w:color="000000" w:fill="FFFFFF"/>
            <w:vAlign w:val="center"/>
            <w:hideMark/>
          </w:tcPr>
          <w:p w14:paraId="6FF01E38"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proofErr w:type="spellStart"/>
            <w:proofErr w:type="gramStart"/>
            <w:r w:rsidRPr="00450827">
              <w:rPr>
                <w:rFonts w:ascii="Times New Roman" w:eastAsia="Times New Roman" w:hAnsi="Times New Roman" w:cs="Times New Roman"/>
                <w:color w:val="000000"/>
                <w:sz w:val="18"/>
                <w:szCs w:val="18"/>
                <w:lang w:eastAsia="en-GB"/>
              </w:rPr>
              <w:t>Difficult:Changing</w:t>
            </w:r>
            <w:proofErr w:type="gramEnd"/>
            <w:r w:rsidRPr="00450827">
              <w:rPr>
                <w:rFonts w:ascii="Times New Roman" w:eastAsia="Times New Roman" w:hAnsi="Times New Roman" w:cs="Times New Roman"/>
                <w:color w:val="000000"/>
                <w:sz w:val="18"/>
                <w:szCs w:val="18"/>
                <w:lang w:eastAsia="en-GB"/>
              </w:rPr>
              <w:t>-State</w:t>
            </w:r>
            <w:proofErr w:type="spellEnd"/>
          </w:p>
        </w:tc>
        <w:tc>
          <w:tcPr>
            <w:tcW w:w="220" w:type="dxa"/>
            <w:tcBorders>
              <w:top w:val="nil"/>
              <w:left w:val="nil"/>
              <w:bottom w:val="nil"/>
              <w:right w:val="nil"/>
            </w:tcBorders>
            <w:shd w:val="clear" w:color="000000" w:fill="FFFFFF"/>
            <w:vAlign w:val="center"/>
            <w:hideMark/>
          </w:tcPr>
          <w:p w14:paraId="69C4350A"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2733B3A6"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-0.415</w:t>
            </w:r>
          </w:p>
        </w:tc>
        <w:tc>
          <w:tcPr>
            <w:tcW w:w="1000" w:type="dxa"/>
            <w:tcBorders>
              <w:top w:val="nil"/>
              <w:left w:val="nil"/>
              <w:bottom w:val="nil"/>
              <w:right w:val="nil"/>
            </w:tcBorders>
            <w:shd w:val="clear" w:color="000000" w:fill="FFFFFF"/>
            <w:noWrap/>
            <w:vAlign w:val="bottom"/>
            <w:hideMark/>
          </w:tcPr>
          <w:p w14:paraId="057FBA2E"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0.447</w:t>
            </w:r>
          </w:p>
        </w:tc>
        <w:tc>
          <w:tcPr>
            <w:tcW w:w="1000" w:type="dxa"/>
            <w:tcBorders>
              <w:top w:val="nil"/>
              <w:left w:val="nil"/>
              <w:bottom w:val="nil"/>
              <w:right w:val="nil"/>
            </w:tcBorders>
            <w:shd w:val="clear" w:color="000000" w:fill="FFFFFF"/>
            <w:noWrap/>
            <w:vAlign w:val="bottom"/>
            <w:hideMark/>
          </w:tcPr>
          <w:p w14:paraId="10162625"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-0.929</w:t>
            </w:r>
          </w:p>
        </w:tc>
        <w:tc>
          <w:tcPr>
            <w:tcW w:w="1000" w:type="dxa"/>
            <w:tcBorders>
              <w:top w:val="nil"/>
              <w:left w:val="nil"/>
              <w:bottom w:val="nil"/>
              <w:right w:val="nil"/>
            </w:tcBorders>
            <w:shd w:val="clear" w:color="000000" w:fill="FFFFFF"/>
            <w:noWrap/>
            <w:vAlign w:val="bottom"/>
            <w:hideMark/>
          </w:tcPr>
          <w:p w14:paraId="3CC20C18"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0.353</w:t>
            </w:r>
          </w:p>
        </w:tc>
        <w:tc>
          <w:tcPr>
            <w:tcW w:w="340" w:type="dxa"/>
            <w:tcBorders>
              <w:top w:val="nil"/>
              <w:left w:val="nil"/>
              <w:bottom w:val="nil"/>
              <w:right w:val="nil"/>
            </w:tcBorders>
            <w:shd w:val="clear" w:color="000000" w:fill="FFFFFF"/>
            <w:vAlign w:val="center"/>
            <w:hideMark/>
          </w:tcPr>
          <w:p w14:paraId="7B56C676"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7C1099E6" w14:textId="77777777" w:rsidTr="00450827">
        <w:trPr>
          <w:trHeight w:val="294"/>
        </w:trPr>
        <w:tc>
          <w:tcPr>
            <w:tcW w:w="2480" w:type="dxa"/>
            <w:tcBorders>
              <w:top w:val="single" w:sz="8" w:space="0" w:color="auto"/>
              <w:left w:val="nil"/>
              <w:bottom w:val="single" w:sz="8" w:space="0" w:color="auto"/>
              <w:right w:val="nil"/>
            </w:tcBorders>
            <w:shd w:val="clear" w:color="000000" w:fill="FFFFFF"/>
            <w:vAlign w:val="center"/>
            <w:hideMark/>
          </w:tcPr>
          <w:p w14:paraId="2578A21D"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220" w:type="dxa"/>
            <w:tcBorders>
              <w:top w:val="single" w:sz="8" w:space="0" w:color="auto"/>
              <w:left w:val="nil"/>
              <w:bottom w:val="single" w:sz="8" w:space="0" w:color="auto"/>
              <w:right w:val="nil"/>
            </w:tcBorders>
            <w:shd w:val="clear" w:color="000000" w:fill="FFFFFF"/>
            <w:vAlign w:val="center"/>
            <w:hideMark/>
          </w:tcPr>
          <w:p w14:paraId="1FEFE63D"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4340" w:type="dxa"/>
            <w:gridSpan w:val="5"/>
            <w:tcBorders>
              <w:top w:val="single" w:sz="8" w:space="0" w:color="auto"/>
              <w:left w:val="nil"/>
              <w:bottom w:val="single" w:sz="8" w:space="0" w:color="auto"/>
              <w:right w:val="nil"/>
            </w:tcBorders>
            <w:shd w:val="clear" w:color="000000" w:fill="FFFFFF"/>
            <w:vAlign w:val="center"/>
            <w:hideMark/>
          </w:tcPr>
          <w:p w14:paraId="5160725F"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Experiment 3</w:t>
            </w:r>
          </w:p>
        </w:tc>
      </w:tr>
      <w:tr w:rsidR="00450827" w:rsidRPr="00450827" w14:paraId="61944F9F" w14:textId="77777777" w:rsidTr="00450827">
        <w:trPr>
          <w:trHeight w:val="294"/>
        </w:trPr>
        <w:tc>
          <w:tcPr>
            <w:tcW w:w="2480" w:type="dxa"/>
            <w:tcBorders>
              <w:top w:val="nil"/>
              <w:left w:val="nil"/>
              <w:bottom w:val="nil"/>
              <w:right w:val="nil"/>
            </w:tcBorders>
            <w:shd w:val="clear" w:color="000000" w:fill="FFFFFF"/>
            <w:vAlign w:val="center"/>
            <w:hideMark/>
          </w:tcPr>
          <w:p w14:paraId="23ED0245"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220" w:type="dxa"/>
            <w:tcBorders>
              <w:top w:val="nil"/>
              <w:left w:val="nil"/>
              <w:bottom w:val="nil"/>
              <w:right w:val="nil"/>
            </w:tcBorders>
            <w:shd w:val="clear" w:color="000000" w:fill="FFFFFF"/>
            <w:vAlign w:val="center"/>
            <w:hideMark/>
          </w:tcPr>
          <w:p w14:paraId="567CD254"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4000" w:type="dxa"/>
            <w:gridSpan w:val="4"/>
            <w:tcBorders>
              <w:top w:val="single" w:sz="8" w:space="0" w:color="auto"/>
              <w:left w:val="nil"/>
              <w:bottom w:val="single" w:sz="8" w:space="0" w:color="auto"/>
              <w:right w:val="nil"/>
            </w:tcBorders>
            <w:shd w:val="clear" w:color="000000" w:fill="FFFFFF"/>
            <w:vAlign w:val="center"/>
            <w:hideMark/>
          </w:tcPr>
          <w:p w14:paraId="0D9DC260"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Self-Reported Solution Strategies</w:t>
            </w:r>
          </w:p>
        </w:tc>
        <w:tc>
          <w:tcPr>
            <w:tcW w:w="340" w:type="dxa"/>
            <w:tcBorders>
              <w:top w:val="nil"/>
              <w:left w:val="nil"/>
              <w:bottom w:val="nil"/>
              <w:right w:val="nil"/>
            </w:tcBorders>
            <w:shd w:val="clear" w:color="000000" w:fill="FFFFFF"/>
            <w:vAlign w:val="center"/>
            <w:hideMark/>
          </w:tcPr>
          <w:p w14:paraId="783698E4"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041C222F" w14:textId="77777777" w:rsidTr="00450827">
        <w:trPr>
          <w:trHeight w:val="294"/>
        </w:trPr>
        <w:tc>
          <w:tcPr>
            <w:tcW w:w="2480" w:type="dxa"/>
            <w:tcBorders>
              <w:top w:val="nil"/>
              <w:left w:val="nil"/>
              <w:bottom w:val="nil"/>
              <w:right w:val="nil"/>
            </w:tcBorders>
            <w:shd w:val="clear" w:color="000000" w:fill="FFFFFF"/>
            <w:vAlign w:val="center"/>
            <w:hideMark/>
          </w:tcPr>
          <w:p w14:paraId="11BF7D14"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220" w:type="dxa"/>
            <w:tcBorders>
              <w:top w:val="nil"/>
              <w:left w:val="nil"/>
              <w:bottom w:val="nil"/>
              <w:right w:val="nil"/>
            </w:tcBorders>
            <w:shd w:val="clear" w:color="000000" w:fill="FFFFFF"/>
            <w:vAlign w:val="center"/>
            <w:hideMark/>
          </w:tcPr>
          <w:p w14:paraId="7A2E1478" w14:textId="77777777" w:rsidR="00450827" w:rsidRPr="00450827" w:rsidRDefault="00450827" w:rsidP="00450827">
            <w:pPr>
              <w:spacing w:after="0" w:line="240" w:lineRule="auto"/>
              <w:jc w:val="both"/>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 </w:t>
            </w:r>
          </w:p>
        </w:tc>
        <w:tc>
          <w:tcPr>
            <w:tcW w:w="1000" w:type="dxa"/>
            <w:tcBorders>
              <w:top w:val="nil"/>
              <w:left w:val="nil"/>
              <w:bottom w:val="single" w:sz="8" w:space="0" w:color="auto"/>
              <w:right w:val="nil"/>
            </w:tcBorders>
            <w:shd w:val="clear" w:color="000000" w:fill="FFFFFF"/>
            <w:vAlign w:val="center"/>
            <w:hideMark/>
          </w:tcPr>
          <w:p w14:paraId="54D4463D" w14:textId="77777777" w:rsidR="00450827" w:rsidRPr="00450827" w:rsidRDefault="00450827" w:rsidP="00450827">
            <w:pPr>
              <w:spacing w:after="0" w:line="240" w:lineRule="auto"/>
              <w:jc w:val="center"/>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b</w:t>
            </w:r>
          </w:p>
        </w:tc>
        <w:tc>
          <w:tcPr>
            <w:tcW w:w="1000" w:type="dxa"/>
            <w:tcBorders>
              <w:top w:val="single" w:sz="8" w:space="0" w:color="auto"/>
              <w:left w:val="nil"/>
              <w:bottom w:val="single" w:sz="8" w:space="0" w:color="auto"/>
              <w:right w:val="nil"/>
            </w:tcBorders>
            <w:shd w:val="clear" w:color="000000" w:fill="FFFFFF"/>
            <w:vAlign w:val="center"/>
            <w:hideMark/>
          </w:tcPr>
          <w:p w14:paraId="6E977BBB" w14:textId="77777777" w:rsidR="00450827" w:rsidRPr="00450827" w:rsidRDefault="00450827" w:rsidP="00450827">
            <w:pPr>
              <w:spacing w:after="0" w:line="240" w:lineRule="auto"/>
              <w:jc w:val="center"/>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SE</w:t>
            </w:r>
          </w:p>
        </w:tc>
        <w:tc>
          <w:tcPr>
            <w:tcW w:w="1000" w:type="dxa"/>
            <w:tcBorders>
              <w:top w:val="single" w:sz="8" w:space="0" w:color="auto"/>
              <w:left w:val="nil"/>
              <w:bottom w:val="single" w:sz="8" w:space="0" w:color="auto"/>
              <w:right w:val="nil"/>
            </w:tcBorders>
            <w:shd w:val="clear" w:color="000000" w:fill="FFFFFF"/>
            <w:vAlign w:val="center"/>
            <w:hideMark/>
          </w:tcPr>
          <w:p w14:paraId="4472B283" w14:textId="77777777" w:rsidR="00450827" w:rsidRPr="00450827" w:rsidRDefault="00450827" w:rsidP="00450827">
            <w:pPr>
              <w:spacing w:after="0" w:line="240" w:lineRule="auto"/>
              <w:jc w:val="center"/>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z</w:t>
            </w:r>
          </w:p>
        </w:tc>
        <w:tc>
          <w:tcPr>
            <w:tcW w:w="1340" w:type="dxa"/>
            <w:gridSpan w:val="2"/>
            <w:tcBorders>
              <w:top w:val="single" w:sz="8" w:space="0" w:color="auto"/>
              <w:left w:val="nil"/>
              <w:bottom w:val="single" w:sz="8" w:space="0" w:color="auto"/>
              <w:right w:val="nil"/>
            </w:tcBorders>
            <w:shd w:val="clear" w:color="000000" w:fill="FFFFFF"/>
            <w:vAlign w:val="center"/>
            <w:hideMark/>
          </w:tcPr>
          <w:p w14:paraId="7F3735E9" w14:textId="77777777" w:rsidR="00450827" w:rsidRPr="00450827" w:rsidRDefault="00450827" w:rsidP="00450827">
            <w:pPr>
              <w:spacing w:after="0" w:line="240" w:lineRule="auto"/>
              <w:jc w:val="center"/>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Sign</w:t>
            </w:r>
            <w:r w:rsidRPr="00450827">
              <w:rPr>
                <w:rFonts w:ascii="Times New Roman" w:eastAsia="Times New Roman" w:hAnsi="Times New Roman" w:cs="Times New Roman"/>
                <w:color w:val="000000"/>
                <w:sz w:val="21"/>
                <w:szCs w:val="21"/>
                <w:lang w:eastAsia="en-GB"/>
              </w:rPr>
              <w:t>.</w:t>
            </w:r>
          </w:p>
        </w:tc>
      </w:tr>
      <w:tr w:rsidR="00450827" w:rsidRPr="00450827" w14:paraId="1D81FDD3" w14:textId="77777777" w:rsidTr="00450827">
        <w:trPr>
          <w:trHeight w:val="294"/>
        </w:trPr>
        <w:tc>
          <w:tcPr>
            <w:tcW w:w="2480" w:type="dxa"/>
            <w:tcBorders>
              <w:top w:val="nil"/>
              <w:left w:val="nil"/>
              <w:bottom w:val="single" w:sz="8" w:space="0" w:color="auto"/>
              <w:right w:val="nil"/>
            </w:tcBorders>
            <w:shd w:val="clear" w:color="000000" w:fill="FFFFFF"/>
            <w:vAlign w:val="center"/>
            <w:hideMark/>
          </w:tcPr>
          <w:p w14:paraId="46582656"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Factor</w:t>
            </w:r>
          </w:p>
        </w:tc>
        <w:tc>
          <w:tcPr>
            <w:tcW w:w="220" w:type="dxa"/>
            <w:tcBorders>
              <w:top w:val="nil"/>
              <w:left w:val="nil"/>
              <w:bottom w:val="nil"/>
              <w:right w:val="nil"/>
            </w:tcBorders>
            <w:shd w:val="clear" w:color="000000" w:fill="FFFFFF"/>
            <w:vAlign w:val="center"/>
            <w:hideMark/>
          </w:tcPr>
          <w:p w14:paraId="3EC39319" w14:textId="77777777" w:rsidR="00450827" w:rsidRPr="00450827" w:rsidRDefault="00450827" w:rsidP="00450827">
            <w:pPr>
              <w:spacing w:after="0" w:line="240" w:lineRule="auto"/>
              <w:jc w:val="both"/>
              <w:rPr>
                <w:rFonts w:ascii="Times New Roman" w:eastAsia="Times New Roman" w:hAnsi="Times New Roman" w:cs="Times New Roman"/>
                <w:i/>
                <w:iCs/>
                <w:color w:val="000000"/>
                <w:sz w:val="18"/>
                <w:szCs w:val="18"/>
                <w:lang w:eastAsia="en-GB"/>
              </w:rPr>
            </w:pPr>
            <w:r w:rsidRPr="00450827">
              <w:rPr>
                <w:rFonts w:ascii="Times New Roman" w:eastAsia="Times New Roman" w:hAnsi="Times New Roman" w:cs="Times New Roman"/>
                <w:i/>
                <w:iCs/>
                <w:color w:val="000000"/>
                <w:sz w:val="18"/>
                <w:szCs w:val="18"/>
                <w:lang w:eastAsia="en-GB"/>
              </w:rPr>
              <w:t> </w:t>
            </w:r>
          </w:p>
        </w:tc>
        <w:tc>
          <w:tcPr>
            <w:tcW w:w="1000" w:type="dxa"/>
            <w:tcBorders>
              <w:top w:val="nil"/>
              <w:left w:val="nil"/>
              <w:bottom w:val="nil"/>
              <w:right w:val="nil"/>
            </w:tcBorders>
            <w:shd w:val="clear" w:color="000000" w:fill="FFFFFF"/>
            <w:vAlign w:val="center"/>
            <w:hideMark/>
          </w:tcPr>
          <w:p w14:paraId="6FEF0876"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vAlign w:val="center"/>
            <w:hideMark/>
          </w:tcPr>
          <w:p w14:paraId="402483AA"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vAlign w:val="center"/>
            <w:hideMark/>
          </w:tcPr>
          <w:p w14:paraId="53DBE0B5"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vAlign w:val="center"/>
            <w:hideMark/>
          </w:tcPr>
          <w:p w14:paraId="35485253"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vAlign w:val="center"/>
            <w:hideMark/>
          </w:tcPr>
          <w:p w14:paraId="328B1A70" w14:textId="77777777" w:rsidR="00450827" w:rsidRPr="00450827" w:rsidRDefault="00450827" w:rsidP="00450827">
            <w:pPr>
              <w:spacing w:after="0" w:line="240" w:lineRule="auto"/>
              <w:jc w:val="center"/>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6AC76FF4" w14:textId="77777777" w:rsidTr="00450827">
        <w:trPr>
          <w:trHeight w:val="288"/>
        </w:trPr>
        <w:tc>
          <w:tcPr>
            <w:tcW w:w="2480" w:type="dxa"/>
            <w:tcBorders>
              <w:top w:val="nil"/>
              <w:left w:val="nil"/>
              <w:bottom w:val="nil"/>
              <w:right w:val="nil"/>
            </w:tcBorders>
            <w:shd w:val="clear" w:color="000000" w:fill="FFFFFF"/>
            <w:vAlign w:val="center"/>
            <w:hideMark/>
          </w:tcPr>
          <w:p w14:paraId="1EF357E7"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Difficult</w:t>
            </w:r>
          </w:p>
        </w:tc>
        <w:tc>
          <w:tcPr>
            <w:tcW w:w="220" w:type="dxa"/>
            <w:tcBorders>
              <w:top w:val="nil"/>
              <w:left w:val="nil"/>
              <w:bottom w:val="nil"/>
              <w:right w:val="nil"/>
            </w:tcBorders>
            <w:shd w:val="clear" w:color="000000" w:fill="FFFFFF"/>
            <w:vAlign w:val="center"/>
            <w:hideMark/>
          </w:tcPr>
          <w:p w14:paraId="788000FF"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nil"/>
              <w:right w:val="nil"/>
            </w:tcBorders>
            <w:shd w:val="clear" w:color="000000" w:fill="FFFFFF"/>
            <w:noWrap/>
            <w:vAlign w:val="bottom"/>
            <w:hideMark/>
          </w:tcPr>
          <w:p w14:paraId="61B32CCC"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-0.840</w:t>
            </w:r>
          </w:p>
        </w:tc>
        <w:tc>
          <w:tcPr>
            <w:tcW w:w="1000" w:type="dxa"/>
            <w:tcBorders>
              <w:top w:val="nil"/>
              <w:left w:val="nil"/>
              <w:bottom w:val="nil"/>
              <w:right w:val="nil"/>
            </w:tcBorders>
            <w:shd w:val="clear" w:color="000000" w:fill="FFFFFF"/>
            <w:noWrap/>
            <w:vAlign w:val="bottom"/>
            <w:hideMark/>
          </w:tcPr>
          <w:p w14:paraId="31CA792F"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0.289</w:t>
            </w:r>
          </w:p>
        </w:tc>
        <w:tc>
          <w:tcPr>
            <w:tcW w:w="1000" w:type="dxa"/>
            <w:tcBorders>
              <w:top w:val="nil"/>
              <w:left w:val="nil"/>
              <w:bottom w:val="nil"/>
              <w:right w:val="nil"/>
            </w:tcBorders>
            <w:shd w:val="clear" w:color="000000" w:fill="FFFFFF"/>
            <w:noWrap/>
            <w:vAlign w:val="bottom"/>
            <w:hideMark/>
          </w:tcPr>
          <w:p w14:paraId="3F97C934"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-2.903</w:t>
            </w:r>
          </w:p>
        </w:tc>
        <w:tc>
          <w:tcPr>
            <w:tcW w:w="1000" w:type="dxa"/>
            <w:tcBorders>
              <w:top w:val="nil"/>
              <w:left w:val="nil"/>
              <w:bottom w:val="nil"/>
              <w:right w:val="nil"/>
            </w:tcBorders>
            <w:shd w:val="clear" w:color="000000" w:fill="FFFFFF"/>
            <w:noWrap/>
            <w:vAlign w:val="bottom"/>
            <w:hideMark/>
          </w:tcPr>
          <w:p w14:paraId="3D0EB485"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0.004</w:t>
            </w:r>
          </w:p>
        </w:tc>
        <w:tc>
          <w:tcPr>
            <w:tcW w:w="340" w:type="dxa"/>
            <w:tcBorders>
              <w:top w:val="nil"/>
              <w:left w:val="nil"/>
              <w:bottom w:val="nil"/>
              <w:right w:val="nil"/>
            </w:tcBorders>
            <w:shd w:val="clear" w:color="000000" w:fill="FFFFFF"/>
            <w:noWrap/>
            <w:vAlign w:val="bottom"/>
            <w:hideMark/>
          </w:tcPr>
          <w:p w14:paraId="783029FB"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w:t>
            </w:r>
          </w:p>
        </w:tc>
      </w:tr>
      <w:tr w:rsidR="00450827" w:rsidRPr="00450827" w14:paraId="6F0321FF" w14:textId="77777777" w:rsidTr="00450827">
        <w:trPr>
          <w:trHeight w:val="288"/>
        </w:trPr>
        <w:tc>
          <w:tcPr>
            <w:tcW w:w="2480" w:type="dxa"/>
            <w:tcBorders>
              <w:top w:val="nil"/>
              <w:left w:val="nil"/>
              <w:bottom w:val="nil"/>
              <w:right w:val="nil"/>
            </w:tcBorders>
            <w:shd w:val="clear" w:color="000000" w:fill="FFFFFF"/>
            <w:noWrap/>
            <w:vAlign w:val="bottom"/>
            <w:hideMark/>
          </w:tcPr>
          <w:p w14:paraId="001EC188" w14:textId="77777777" w:rsidR="00450827" w:rsidRPr="00450827" w:rsidRDefault="00450827" w:rsidP="00450827">
            <w:pPr>
              <w:spacing w:after="0" w:line="240" w:lineRule="auto"/>
              <w:rPr>
                <w:rFonts w:ascii="Calibri" w:eastAsia="Times New Roman" w:hAnsi="Calibri" w:cs="Calibri"/>
                <w:color w:val="000000"/>
                <w:lang w:eastAsia="en-GB"/>
              </w:rPr>
            </w:pPr>
            <w:r w:rsidRPr="00450827">
              <w:rPr>
                <w:rFonts w:ascii="Calibri" w:eastAsia="Times New Roman" w:hAnsi="Calibri" w:cs="Calibri"/>
                <w:color w:val="000000"/>
                <w:lang w:eastAsia="en-GB"/>
              </w:rPr>
              <w:t> </w:t>
            </w:r>
          </w:p>
        </w:tc>
        <w:tc>
          <w:tcPr>
            <w:tcW w:w="220" w:type="dxa"/>
            <w:tcBorders>
              <w:top w:val="nil"/>
              <w:left w:val="nil"/>
              <w:bottom w:val="nil"/>
              <w:right w:val="nil"/>
            </w:tcBorders>
            <w:shd w:val="clear" w:color="000000" w:fill="FFFFFF"/>
            <w:vAlign w:val="center"/>
            <w:hideMark/>
          </w:tcPr>
          <w:p w14:paraId="36F32273"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nil"/>
              <w:right w:val="nil"/>
            </w:tcBorders>
            <w:shd w:val="clear" w:color="000000" w:fill="FFFFFF"/>
            <w:noWrap/>
            <w:vAlign w:val="bottom"/>
            <w:hideMark/>
          </w:tcPr>
          <w:p w14:paraId="287D576B"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6B8F6A3A"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77EB2269"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1294135A"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noWrap/>
            <w:vAlign w:val="bottom"/>
            <w:hideMark/>
          </w:tcPr>
          <w:p w14:paraId="55B72B40"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6F5994B9" w14:textId="77777777" w:rsidTr="00450827">
        <w:trPr>
          <w:trHeight w:val="288"/>
        </w:trPr>
        <w:tc>
          <w:tcPr>
            <w:tcW w:w="2480" w:type="dxa"/>
            <w:tcBorders>
              <w:top w:val="nil"/>
              <w:left w:val="nil"/>
              <w:bottom w:val="nil"/>
              <w:right w:val="nil"/>
            </w:tcBorders>
            <w:shd w:val="clear" w:color="000000" w:fill="FFFFFF"/>
            <w:vAlign w:val="center"/>
            <w:hideMark/>
          </w:tcPr>
          <w:p w14:paraId="663C151E"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Quiet</w:t>
            </w:r>
          </w:p>
        </w:tc>
        <w:tc>
          <w:tcPr>
            <w:tcW w:w="220" w:type="dxa"/>
            <w:tcBorders>
              <w:top w:val="nil"/>
              <w:left w:val="nil"/>
              <w:bottom w:val="nil"/>
              <w:right w:val="nil"/>
            </w:tcBorders>
            <w:shd w:val="clear" w:color="000000" w:fill="FFFFFF"/>
            <w:vAlign w:val="center"/>
            <w:hideMark/>
          </w:tcPr>
          <w:p w14:paraId="2A0305E1"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nil"/>
              <w:right w:val="nil"/>
            </w:tcBorders>
            <w:shd w:val="clear" w:color="000000" w:fill="FFFFFF"/>
            <w:noWrap/>
            <w:vAlign w:val="bottom"/>
            <w:hideMark/>
          </w:tcPr>
          <w:p w14:paraId="51054461"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0.045</w:t>
            </w:r>
          </w:p>
        </w:tc>
        <w:tc>
          <w:tcPr>
            <w:tcW w:w="1000" w:type="dxa"/>
            <w:tcBorders>
              <w:top w:val="nil"/>
              <w:left w:val="nil"/>
              <w:bottom w:val="nil"/>
              <w:right w:val="nil"/>
            </w:tcBorders>
            <w:shd w:val="clear" w:color="000000" w:fill="FFFFFF"/>
            <w:noWrap/>
            <w:vAlign w:val="bottom"/>
            <w:hideMark/>
          </w:tcPr>
          <w:p w14:paraId="521D2D8E"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0.223</w:t>
            </w:r>
          </w:p>
        </w:tc>
        <w:tc>
          <w:tcPr>
            <w:tcW w:w="1000" w:type="dxa"/>
            <w:tcBorders>
              <w:top w:val="nil"/>
              <w:left w:val="nil"/>
              <w:bottom w:val="nil"/>
              <w:right w:val="nil"/>
            </w:tcBorders>
            <w:shd w:val="clear" w:color="000000" w:fill="FFFFFF"/>
            <w:noWrap/>
            <w:vAlign w:val="bottom"/>
            <w:hideMark/>
          </w:tcPr>
          <w:p w14:paraId="44698524"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0.203</w:t>
            </w:r>
          </w:p>
        </w:tc>
        <w:tc>
          <w:tcPr>
            <w:tcW w:w="1000" w:type="dxa"/>
            <w:tcBorders>
              <w:top w:val="nil"/>
              <w:left w:val="nil"/>
              <w:bottom w:val="nil"/>
              <w:right w:val="nil"/>
            </w:tcBorders>
            <w:shd w:val="clear" w:color="000000" w:fill="FFFFFF"/>
            <w:noWrap/>
            <w:vAlign w:val="bottom"/>
            <w:hideMark/>
          </w:tcPr>
          <w:p w14:paraId="1F2586C7"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0.839</w:t>
            </w:r>
          </w:p>
        </w:tc>
        <w:tc>
          <w:tcPr>
            <w:tcW w:w="340" w:type="dxa"/>
            <w:tcBorders>
              <w:top w:val="nil"/>
              <w:left w:val="nil"/>
              <w:bottom w:val="nil"/>
              <w:right w:val="nil"/>
            </w:tcBorders>
            <w:shd w:val="clear" w:color="000000" w:fill="FFFFFF"/>
            <w:noWrap/>
            <w:vAlign w:val="bottom"/>
            <w:hideMark/>
          </w:tcPr>
          <w:p w14:paraId="7DB04BD1"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601D144A" w14:textId="77777777" w:rsidTr="00450827">
        <w:trPr>
          <w:trHeight w:val="288"/>
        </w:trPr>
        <w:tc>
          <w:tcPr>
            <w:tcW w:w="2480" w:type="dxa"/>
            <w:tcBorders>
              <w:top w:val="nil"/>
              <w:left w:val="nil"/>
              <w:bottom w:val="nil"/>
              <w:right w:val="nil"/>
            </w:tcBorders>
            <w:shd w:val="clear" w:color="000000" w:fill="FFFFFF"/>
            <w:noWrap/>
            <w:vAlign w:val="bottom"/>
            <w:hideMark/>
          </w:tcPr>
          <w:p w14:paraId="5AAB6A87" w14:textId="77777777" w:rsidR="00450827" w:rsidRPr="00450827" w:rsidRDefault="00450827" w:rsidP="00450827">
            <w:pPr>
              <w:spacing w:after="0" w:line="240" w:lineRule="auto"/>
              <w:rPr>
                <w:rFonts w:ascii="Calibri" w:eastAsia="Times New Roman" w:hAnsi="Calibri" w:cs="Calibri"/>
                <w:color w:val="000000"/>
                <w:lang w:eastAsia="en-GB"/>
              </w:rPr>
            </w:pPr>
            <w:r w:rsidRPr="00450827">
              <w:rPr>
                <w:rFonts w:ascii="Calibri" w:eastAsia="Times New Roman" w:hAnsi="Calibri" w:cs="Calibri"/>
                <w:color w:val="000000"/>
                <w:lang w:eastAsia="en-GB"/>
              </w:rPr>
              <w:t> </w:t>
            </w:r>
          </w:p>
        </w:tc>
        <w:tc>
          <w:tcPr>
            <w:tcW w:w="220" w:type="dxa"/>
            <w:tcBorders>
              <w:top w:val="nil"/>
              <w:left w:val="nil"/>
              <w:bottom w:val="nil"/>
              <w:right w:val="nil"/>
            </w:tcBorders>
            <w:shd w:val="clear" w:color="000000" w:fill="FFFFFF"/>
            <w:vAlign w:val="center"/>
            <w:hideMark/>
          </w:tcPr>
          <w:p w14:paraId="7D22977A"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nil"/>
              <w:right w:val="nil"/>
            </w:tcBorders>
            <w:shd w:val="clear" w:color="000000" w:fill="FFFFFF"/>
            <w:noWrap/>
            <w:vAlign w:val="bottom"/>
            <w:hideMark/>
          </w:tcPr>
          <w:p w14:paraId="331A2CBD"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0E332D99"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5C68FF60"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4319F9F0"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noWrap/>
            <w:vAlign w:val="bottom"/>
            <w:hideMark/>
          </w:tcPr>
          <w:p w14:paraId="569653E3"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32C2C240" w14:textId="77777777" w:rsidTr="00450827">
        <w:trPr>
          <w:trHeight w:val="288"/>
        </w:trPr>
        <w:tc>
          <w:tcPr>
            <w:tcW w:w="2480" w:type="dxa"/>
            <w:tcBorders>
              <w:top w:val="nil"/>
              <w:left w:val="nil"/>
              <w:bottom w:val="nil"/>
              <w:right w:val="nil"/>
            </w:tcBorders>
            <w:shd w:val="clear" w:color="000000" w:fill="FFFFFF"/>
            <w:vAlign w:val="center"/>
            <w:hideMark/>
          </w:tcPr>
          <w:p w14:paraId="56A03924"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Meaningful</w:t>
            </w:r>
          </w:p>
        </w:tc>
        <w:tc>
          <w:tcPr>
            <w:tcW w:w="220" w:type="dxa"/>
            <w:tcBorders>
              <w:top w:val="nil"/>
              <w:left w:val="nil"/>
              <w:bottom w:val="nil"/>
              <w:right w:val="nil"/>
            </w:tcBorders>
            <w:shd w:val="clear" w:color="000000" w:fill="FFFFFF"/>
            <w:vAlign w:val="center"/>
            <w:hideMark/>
          </w:tcPr>
          <w:p w14:paraId="5BBD073F"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nil"/>
              <w:right w:val="nil"/>
            </w:tcBorders>
            <w:shd w:val="clear" w:color="000000" w:fill="FFFFFF"/>
            <w:noWrap/>
            <w:vAlign w:val="bottom"/>
            <w:hideMark/>
          </w:tcPr>
          <w:p w14:paraId="7DCBEEAC"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-0.142</w:t>
            </w:r>
          </w:p>
        </w:tc>
        <w:tc>
          <w:tcPr>
            <w:tcW w:w="1000" w:type="dxa"/>
            <w:tcBorders>
              <w:top w:val="nil"/>
              <w:left w:val="nil"/>
              <w:bottom w:val="nil"/>
              <w:right w:val="nil"/>
            </w:tcBorders>
            <w:shd w:val="clear" w:color="000000" w:fill="FFFFFF"/>
            <w:noWrap/>
            <w:vAlign w:val="bottom"/>
            <w:hideMark/>
          </w:tcPr>
          <w:p w14:paraId="1390472E"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0.243</w:t>
            </w:r>
          </w:p>
        </w:tc>
        <w:tc>
          <w:tcPr>
            <w:tcW w:w="1000" w:type="dxa"/>
            <w:tcBorders>
              <w:top w:val="nil"/>
              <w:left w:val="nil"/>
              <w:bottom w:val="nil"/>
              <w:right w:val="nil"/>
            </w:tcBorders>
            <w:shd w:val="clear" w:color="000000" w:fill="FFFFFF"/>
            <w:noWrap/>
            <w:vAlign w:val="bottom"/>
            <w:hideMark/>
          </w:tcPr>
          <w:p w14:paraId="21076B95"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-0.582</w:t>
            </w:r>
          </w:p>
        </w:tc>
        <w:tc>
          <w:tcPr>
            <w:tcW w:w="1000" w:type="dxa"/>
            <w:tcBorders>
              <w:top w:val="nil"/>
              <w:left w:val="nil"/>
              <w:bottom w:val="nil"/>
              <w:right w:val="nil"/>
            </w:tcBorders>
            <w:shd w:val="clear" w:color="000000" w:fill="FFFFFF"/>
            <w:noWrap/>
            <w:vAlign w:val="bottom"/>
            <w:hideMark/>
          </w:tcPr>
          <w:p w14:paraId="34B6EBA0"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0.560</w:t>
            </w:r>
          </w:p>
        </w:tc>
        <w:tc>
          <w:tcPr>
            <w:tcW w:w="340" w:type="dxa"/>
            <w:tcBorders>
              <w:top w:val="nil"/>
              <w:left w:val="nil"/>
              <w:bottom w:val="nil"/>
              <w:right w:val="nil"/>
            </w:tcBorders>
            <w:shd w:val="clear" w:color="000000" w:fill="FFFFFF"/>
            <w:noWrap/>
            <w:vAlign w:val="bottom"/>
            <w:hideMark/>
          </w:tcPr>
          <w:p w14:paraId="687A3150"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13183C87" w14:textId="77777777" w:rsidTr="00450827">
        <w:trPr>
          <w:trHeight w:val="288"/>
        </w:trPr>
        <w:tc>
          <w:tcPr>
            <w:tcW w:w="2480" w:type="dxa"/>
            <w:tcBorders>
              <w:top w:val="nil"/>
              <w:left w:val="nil"/>
              <w:bottom w:val="nil"/>
              <w:right w:val="nil"/>
            </w:tcBorders>
            <w:shd w:val="clear" w:color="000000" w:fill="FFFFFF"/>
            <w:noWrap/>
            <w:vAlign w:val="bottom"/>
            <w:hideMark/>
          </w:tcPr>
          <w:p w14:paraId="74A2D236" w14:textId="77777777" w:rsidR="00450827" w:rsidRPr="00450827" w:rsidRDefault="00450827" w:rsidP="00450827">
            <w:pPr>
              <w:spacing w:after="0" w:line="240" w:lineRule="auto"/>
              <w:rPr>
                <w:rFonts w:ascii="Calibri" w:eastAsia="Times New Roman" w:hAnsi="Calibri" w:cs="Calibri"/>
                <w:color w:val="000000"/>
                <w:lang w:eastAsia="en-GB"/>
              </w:rPr>
            </w:pPr>
            <w:r w:rsidRPr="00450827">
              <w:rPr>
                <w:rFonts w:ascii="Calibri" w:eastAsia="Times New Roman" w:hAnsi="Calibri" w:cs="Calibri"/>
                <w:color w:val="000000"/>
                <w:lang w:eastAsia="en-GB"/>
              </w:rPr>
              <w:t> </w:t>
            </w:r>
          </w:p>
        </w:tc>
        <w:tc>
          <w:tcPr>
            <w:tcW w:w="220" w:type="dxa"/>
            <w:tcBorders>
              <w:top w:val="nil"/>
              <w:left w:val="nil"/>
              <w:bottom w:val="nil"/>
              <w:right w:val="nil"/>
            </w:tcBorders>
            <w:shd w:val="clear" w:color="000000" w:fill="FFFFFF"/>
            <w:vAlign w:val="center"/>
            <w:hideMark/>
          </w:tcPr>
          <w:p w14:paraId="25674DF7"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nil"/>
              <w:right w:val="nil"/>
            </w:tcBorders>
            <w:shd w:val="clear" w:color="000000" w:fill="FFFFFF"/>
            <w:noWrap/>
            <w:vAlign w:val="bottom"/>
            <w:hideMark/>
          </w:tcPr>
          <w:p w14:paraId="0726C963"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76088778"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404202C0"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3F7058D7"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noWrap/>
            <w:vAlign w:val="bottom"/>
            <w:hideMark/>
          </w:tcPr>
          <w:p w14:paraId="540D08D2"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190B1A18" w14:textId="77777777" w:rsidTr="00450827">
        <w:trPr>
          <w:trHeight w:val="288"/>
        </w:trPr>
        <w:tc>
          <w:tcPr>
            <w:tcW w:w="2480" w:type="dxa"/>
            <w:tcBorders>
              <w:top w:val="nil"/>
              <w:left w:val="nil"/>
              <w:bottom w:val="nil"/>
              <w:right w:val="nil"/>
            </w:tcBorders>
            <w:shd w:val="clear" w:color="000000" w:fill="FFFFFF"/>
            <w:vAlign w:val="center"/>
            <w:hideMark/>
          </w:tcPr>
          <w:p w14:paraId="23D6D186"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proofErr w:type="spellStart"/>
            <w:proofErr w:type="gramStart"/>
            <w:r w:rsidRPr="00450827">
              <w:rPr>
                <w:rFonts w:ascii="Times New Roman" w:eastAsia="Times New Roman" w:hAnsi="Times New Roman" w:cs="Times New Roman"/>
                <w:color w:val="000000"/>
                <w:sz w:val="18"/>
                <w:szCs w:val="18"/>
                <w:lang w:eastAsia="en-GB"/>
              </w:rPr>
              <w:t>Difficult:Quiet</w:t>
            </w:r>
            <w:proofErr w:type="spellEnd"/>
            <w:proofErr w:type="gramEnd"/>
          </w:p>
        </w:tc>
        <w:tc>
          <w:tcPr>
            <w:tcW w:w="220" w:type="dxa"/>
            <w:tcBorders>
              <w:top w:val="nil"/>
              <w:left w:val="nil"/>
              <w:bottom w:val="nil"/>
              <w:right w:val="nil"/>
            </w:tcBorders>
            <w:shd w:val="clear" w:color="000000" w:fill="FFFFFF"/>
            <w:vAlign w:val="center"/>
            <w:hideMark/>
          </w:tcPr>
          <w:p w14:paraId="0330CA4A"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nil"/>
              <w:right w:val="nil"/>
            </w:tcBorders>
            <w:shd w:val="clear" w:color="000000" w:fill="FFFFFF"/>
            <w:noWrap/>
            <w:vAlign w:val="bottom"/>
            <w:hideMark/>
          </w:tcPr>
          <w:p w14:paraId="01CD2CBD"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0.081</w:t>
            </w:r>
          </w:p>
        </w:tc>
        <w:tc>
          <w:tcPr>
            <w:tcW w:w="1000" w:type="dxa"/>
            <w:tcBorders>
              <w:top w:val="nil"/>
              <w:left w:val="nil"/>
              <w:bottom w:val="nil"/>
              <w:right w:val="nil"/>
            </w:tcBorders>
            <w:shd w:val="clear" w:color="000000" w:fill="FFFFFF"/>
            <w:noWrap/>
            <w:vAlign w:val="bottom"/>
            <w:hideMark/>
          </w:tcPr>
          <w:p w14:paraId="3739F673"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0.383</w:t>
            </w:r>
          </w:p>
        </w:tc>
        <w:tc>
          <w:tcPr>
            <w:tcW w:w="1000" w:type="dxa"/>
            <w:tcBorders>
              <w:top w:val="nil"/>
              <w:left w:val="nil"/>
              <w:bottom w:val="nil"/>
              <w:right w:val="nil"/>
            </w:tcBorders>
            <w:shd w:val="clear" w:color="000000" w:fill="FFFFFF"/>
            <w:noWrap/>
            <w:vAlign w:val="bottom"/>
            <w:hideMark/>
          </w:tcPr>
          <w:p w14:paraId="45B0758F"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0.212</w:t>
            </w:r>
          </w:p>
        </w:tc>
        <w:tc>
          <w:tcPr>
            <w:tcW w:w="1000" w:type="dxa"/>
            <w:tcBorders>
              <w:top w:val="nil"/>
              <w:left w:val="nil"/>
              <w:bottom w:val="nil"/>
              <w:right w:val="nil"/>
            </w:tcBorders>
            <w:shd w:val="clear" w:color="000000" w:fill="FFFFFF"/>
            <w:noWrap/>
            <w:vAlign w:val="bottom"/>
            <w:hideMark/>
          </w:tcPr>
          <w:p w14:paraId="1D9AD4B4"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0.832</w:t>
            </w:r>
          </w:p>
        </w:tc>
        <w:tc>
          <w:tcPr>
            <w:tcW w:w="340" w:type="dxa"/>
            <w:tcBorders>
              <w:top w:val="nil"/>
              <w:left w:val="nil"/>
              <w:bottom w:val="nil"/>
              <w:right w:val="nil"/>
            </w:tcBorders>
            <w:shd w:val="clear" w:color="000000" w:fill="FFFFFF"/>
            <w:noWrap/>
            <w:vAlign w:val="bottom"/>
            <w:hideMark/>
          </w:tcPr>
          <w:p w14:paraId="57DECA7E"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648BABAA" w14:textId="77777777" w:rsidTr="00450827">
        <w:trPr>
          <w:trHeight w:val="288"/>
        </w:trPr>
        <w:tc>
          <w:tcPr>
            <w:tcW w:w="2480" w:type="dxa"/>
            <w:tcBorders>
              <w:top w:val="nil"/>
              <w:left w:val="nil"/>
              <w:bottom w:val="nil"/>
              <w:right w:val="nil"/>
            </w:tcBorders>
            <w:shd w:val="clear" w:color="000000" w:fill="FFFFFF"/>
            <w:noWrap/>
            <w:vAlign w:val="bottom"/>
            <w:hideMark/>
          </w:tcPr>
          <w:p w14:paraId="59F4C7C9" w14:textId="77777777" w:rsidR="00450827" w:rsidRPr="00450827" w:rsidRDefault="00450827" w:rsidP="00450827">
            <w:pPr>
              <w:spacing w:after="0" w:line="240" w:lineRule="auto"/>
              <w:rPr>
                <w:rFonts w:ascii="Calibri" w:eastAsia="Times New Roman" w:hAnsi="Calibri" w:cs="Calibri"/>
                <w:color w:val="000000"/>
                <w:lang w:eastAsia="en-GB"/>
              </w:rPr>
            </w:pPr>
            <w:r w:rsidRPr="00450827">
              <w:rPr>
                <w:rFonts w:ascii="Calibri" w:eastAsia="Times New Roman" w:hAnsi="Calibri" w:cs="Calibri"/>
                <w:color w:val="000000"/>
                <w:lang w:eastAsia="en-GB"/>
              </w:rPr>
              <w:t> </w:t>
            </w:r>
          </w:p>
        </w:tc>
        <w:tc>
          <w:tcPr>
            <w:tcW w:w="220" w:type="dxa"/>
            <w:tcBorders>
              <w:top w:val="nil"/>
              <w:left w:val="nil"/>
              <w:bottom w:val="nil"/>
              <w:right w:val="nil"/>
            </w:tcBorders>
            <w:shd w:val="clear" w:color="000000" w:fill="FFFFFF"/>
            <w:vAlign w:val="center"/>
            <w:hideMark/>
          </w:tcPr>
          <w:p w14:paraId="1EA14549"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nil"/>
              <w:right w:val="nil"/>
            </w:tcBorders>
            <w:shd w:val="clear" w:color="000000" w:fill="FFFFFF"/>
            <w:noWrap/>
            <w:vAlign w:val="bottom"/>
            <w:hideMark/>
          </w:tcPr>
          <w:p w14:paraId="2BEBBE23"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0DEA1C89"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695562BF"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1000" w:type="dxa"/>
            <w:tcBorders>
              <w:top w:val="nil"/>
              <w:left w:val="nil"/>
              <w:bottom w:val="nil"/>
              <w:right w:val="nil"/>
            </w:tcBorders>
            <w:shd w:val="clear" w:color="000000" w:fill="FFFFFF"/>
            <w:noWrap/>
            <w:vAlign w:val="bottom"/>
            <w:hideMark/>
          </w:tcPr>
          <w:p w14:paraId="0BBA3552"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c>
          <w:tcPr>
            <w:tcW w:w="340" w:type="dxa"/>
            <w:tcBorders>
              <w:top w:val="nil"/>
              <w:left w:val="nil"/>
              <w:bottom w:val="nil"/>
              <w:right w:val="nil"/>
            </w:tcBorders>
            <w:shd w:val="clear" w:color="000000" w:fill="FFFFFF"/>
            <w:noWrap/>
            <w:vAlign w:val="bottom"/>
            <w:hideMark/>
          </w:tcPr>
          <w:p w14:paraId="019C4EE7"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 </w:t>
            </w:r>
          </w:p>
        </w:tc>
      </w:tr>
      <w:tr w:rsidR="00450827" w:rsidRPr="00450827" w14:paraId="684F450D" w14:textId="77777777" w:rsidTr="00450827">
        <w:trPr>
          <w:trHeight w:val="294"/>
        </w:trPr>
        <w:tc>
          <w:tcPr>
            <w:tcW w:w="2480" w:type="dxa"/>
            <w:tcBorders>
              <w:top w:val="nil"/>
              <w:left w:val="nil"/>
              <w:bottom w:val="single" w:sz="8" w:space="0" w:color="auto"/>
              <w:right w:val="nil"/>
            </w:tcBorders>
            <w:shd w:val="clear" w:color="000000" w:fill="FFFFFF"/>
            <w:vAlign w:val="center"/>
            <w:hideMark/>
          </w:tcPr>
          <w:p w14:paraId="5D4577FE" w14:textId="77777777" w:rsidR="00450827" w:rsidRPr="00450827" w:rsidRDefault="00450827" w:rsidP="00450827">
            <w:pPr>
              <w:spacing w:after="0" w:line="240" w:lineRule="auto"/>
              <w:jc w:val="both"/>
              <w:rPr>
                <w:rFonts w:ascii="Times New Roman" w:eastAsia="Times New Roman" w:hAnsi="Times New Roman" w:cs="Times New Roman"/>
                <w:color w:val="000000"/>
                <w:sz w:val="18"/>
                <w:szCs w:val="18"/>
                <w:lang w:eastAsia="en-GB"/>
              </w:rPr>
            </w:pPr>
            <w:proofErr w:type="spellStart"/>
            <w:proofErr w:type="gramStart"/>
            <w:r w:rsidRPr="00450827">
              <w:rPr>
                <w:rFonts w:ascii="Times New Roman" w:eastAsia="Times New Roman" w:hAnsi="Times New Roman" w:cs="Times New Roman"/>
                <w:color w:val="000000"/>
                <w:sz w:val="18"/>
                <w:szCs w:val="18"/>
                <w:lang w:eastAsia="en-GB"/>
              </w:rPr>
              <w:t>Difficult:Meaningful</w:t>
            </w:r>
            <w:proofErr w:type="spellEnd"/>
            <w:proofErr w:type="gramEnd"/>
          </w:p>
        </w:tc>
        <w:tc>
          <w:tcPr>
            <w:tcW w:w="220" w:type="dxa"/>
            <w:tcBorders>
              <w:top w:val="nil"/>
              <w:left w:val="nil"/>
              <w:bottom w:val="single" w:sz="8" w:space="0" w:color="auto"/>
              <w:right w:val="nil"/>
            </w:tcBorders>
            <w:shd w:val="clear" w:color="000000" w:fill="FFFFFF"/>
            <w:vAlign w:val="center"/>
            <w:hideMark/>
          </w:tcPr>
          <w:p w14:paraId="4D192B68" w14:textId="77777777" w:rsidR="00450827" w:rsidRPr="00450827" w:rsidRDefault="00450827" w:rsidP="00450827">
            <w:pPr>
              <w:spacing w:after="0" w:line="240" w:lineRule="auto"/>
              <w:jc w:val="both"/>
              <w:rPr>
                <w:rFonts w:ascii="Times New Roman" w:eastAsia="Times New Roman" w:hAnsi="Times New Roman" w:cs="Times New Roman"/>
                <w:color w:val="000000"/>
                <w:sz w:val="21"/>
                <w:szCs w:val="21"/>
                <w:lang w:eastAsia="en-GB"/>
              </w:rPr>
            </w:pPr>
            <w:r w:rsidRPr="00450827">
              <w:rPr>
                <w:rFonts w:ascii="Times New Roman" w:eastAsia="Times New Roman" w:hAnsi="Times New Roman" w:cs="Times New Roman"/>
                <w:color w:val="000000"/>
                <w:sz w:val="21"/>
                <w:szCs w:val="21"/>
                <w:lang w:eastAsia="en-GB"/>
              </w:rPr>
              <w:t> </w:t>
            </w:r>
          </w:p>
        </w:tc>
        <w:tc>
          <w:tcPr>
            <w:tcW w:w="1000" w:type="dxa"/>
            <w:tcBorders>
              <w:top w:val="nil"/>
              <w:left w:val="nil"/>
              <w:bottom w:val="single" w:sz="8" w:space="0" w:color="auto"/>
              <w:right w:val="nil"/>
            </w:tcBorders>
            <w:shd w:val="clear" w:color="000000" w:fill="FFFFFF"/>
            <w:noWrap/>
            <w:vAlign w:val="bottom"/>
            <w:hideMark/>
          </w:tcPr>
          <w:p w14:paraId="59A31058"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1.242</w:t>
            </w:r>
          </w:p>
        </w:tc>
        <w:tc>
          <w:tcPr>
            <w:tcW w:w="1000" w:type="dxa"/>
            <w:tcBorders>
              <w:top w:val="nil"/>
              <w:left w:val="nil"/>
              <w:bottom w:val="single" w:sz="8" w:space="0" w:color="auto"/>
              <w:right w:val="nil"/>
            </w:tcBorders>
            <w:shd w:val="clear" w:color="000000" w:fill="FFFFFF"/>
            <w:noWrap/>
            <w:vAlign w:val="bottom"/>
            <w:hideMark/>
          </w:tcPr>
          <w:p w14:paraId="5FB6D875"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0.449</w:t>
            </w:r>
          </w:p>
        </w:tc>
        <w:tc>
          <w:tcPr>
            <w:tcW w:w="1000" w:type="dxa"/>
            <w:tcBorders>
              <w:top w:val="nil"/>
              <w:left w:val="nil"/>
              <w:bottom w:val="single" w:sz="8" w:space="0" w:color="auto"/>
              <w:right w:val="nil"/>
            </w:tcBorders>
            <w:shd w:val="clear" w:color="000000" w:fill="FFFFFF"/>
            <w:noWrap/>
            <w:vAlign w:val="bottom"/>
            <w:hideMark/>
          </w:tcPr>
          <w:p w14:paraId="049AEE34"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2.768</w:t>
            </w:r>
          </w:p>
        </w:tc>
        <w:tc>
          <w:tcPr>
            <w:tcW w:w="1000" w:type="dxa"/>
            <w:tcBorders>
              <w:top w:val="nil"/>
              <w:left w:val="nil"/>
              <w:bottom w:val="single" w:sz="8" w:space="0" w:color="auto"/>
              <w:right w:val="nil"/>
            </w:tcBorders>
            <w:shd w:val="clear" w:color="000000" w:fill="FFFFFF"/>
            <w:noWrap/>
            <w:vAlign w:val="bottom"/>
            <w:hideMark/>
          </w:tcPr>
          <w:p w14:paraId="46B0F15F" w14:textId="77777777" w:rsidR="00450827" w:rsidRPr="00450827" w:rsidRDefault="00450827" w:rsidP="00450827">
            <w:pPr>
              <w:spacing w:after="0" w:line="240" w:lineRule="auto"/>
              <w:jc w:val="right"/>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0.006</w:t>
            </w:r>
          </w:p>
        </w:tc>
        <w:tc>
          <w:tcPr>
            <w:tcW w:w="340" w:type="dxa"/>
            <w:tcBorders>
              <w:top w:val="nil"/>
              <w:left w:val="nil"/>
              <w:bottom w:val="single" w:sz="8" w:space="0" w:color="auto"/>
              <w:right w:val="nil"/>
            </w:tcBorders>
            <w:shd w:val="clear" w:color="000000" w:fill="FFFFFF"/>
            <w:noWrap/>
            <w:vAlign w:val="bottom"/>
            <w:hideMark/>
          </w:tcPr>
          <w:p w14:paraId="0D2890FF" w14:textId="77777777" w:rsidR="00450827" w:rsidRPr="00450827" w:rsidRDefault="00450827" w:rsidP="00450827">
            <w:pPr>
              <w:spacing w:after="0" w:line="240" w:lineRule="auto"/>
              <w:rPr>
                <w:rFonts w:ascii="Times New Roman" w:eastAsia="Times New Roman" w:hAnsi="Times New Roman" w:cs="Times New Roman"/>
                <w:color w:val="000000"/>
                <w:sz w:val="18"/>
                <w:szCs w:val="18"/>
                <w:lang w:eastAsia="en-GB"/>
              </w:rPr>
            </w:pPr>
            <w:r w:rsidRPr="00450827">
              <w:rPr>
                <w:rFonts w:ascii="Times New Roman" w:eastAsia="Times New Roman" w:hAnsi="Times New Roman" w:cs="Times New Roman"/>
                <w:color w:val="000000"/>
                <w:sz w:val="18"/>
                <w:szCs w:val="18"/>
                <w:lang w:eastAsia="en-GB"/>
              </w:rPr>
              <w:t>**</w:t>
            </w:r>
          </w:p>
        </w:tc>
      </w:tr>
    </w:tbl>
    <w:p w14:paraId="74ABFE0D" w14:textId="053E21A0" w:rsidR="00536514" w:rsidRDefault="00536514" w:rsidP="00275030">
      <w:pPr>
        <w:spacing w:after="0" w:line="480" w:lineRule="auto"/>
        <w:jc w:val="both"/>
        <w:rPr>
          <w:rFonts w:ascii="Times New Roman" w:hAnsi="Times New Roman" w:cs="Times New Roman"/>
          <w:sz w:val="24"/>
          <w:szCs w:val="24"/>
        </w:rPr>
      </w:pPr>
    </w:p>
    <w:p w14:paraId="0B86EFBA" w14:textId="77777777" w:rsidR="00275030" w:rsidRPr="002743FE" w:rsidRDefault="00275030" w:rsidP="00275030">
      <w:pPr>
        <w:spacing w:after="0" w:line="480" w:lineRule="auto"/>
        <w:jc w:val="both"/>
        <w:rPr>
          <w:rFonts w:ascii="Times New Roman" w:hAnsi="Times New Roman" w:cs="Times New Roman"/>
          <w:b/>
          <w:i/>
          <w:sz w:val="24"/>
          <w:szCs w:val="24"/>
        </w:rPr>
      </w:pPr>
      <w:r w:rsidRPr="002743FE">
        <w:rPr>
          <w:rFonts w:ascii="Times New Roman" w:hAnsi="Times New Roman" w:cs="Times New Roman"/>
          <w:b/>
          <w:i/>
          <w:sz w:val="24"/>
          <w:szCs w:val="24"/>
        </w:rPr>
        <w:t xml:space="preserve">Solution Rates </w:t>
      </w:r>
    </w:p>
    <w:p w14:paraId="52A7678B" w14:textId="6D046DC6" w:rsidR="00275030" w:rsidRDefault="00275030" w:rsidP="00275030">
      <w:pPr>
        <w:pStyle w:val="BodyA"/>
        <w:spacing w:line="480" w:lineRule="auto"/>
        <w:jc w:val="both"/>
        <w:rPr>
          <w:rFonts w:ascii="Times New Roman" w:hAnsi="Times New Roman" w:cs="Times New Roman"/>
          <w:color w:val="4472C4" w:themeColor="accent1"/>
          <w:sz w:val="24"/>
          <w:szCs w:val="24"/>
        </w:rPr>
      </w:pPr>
      <w:r w:rsidRPr="002743FE">
        <w:rPr>
          <w:rFonts w:ascii="Times New Roman" w:hAnsi="Times New Roman" w:cs="Times New Roman"/>
          <w:i/>
          <w:sz w:val="24"/>
          <w:szCs w:val="24"/>
        </w:rPr>
        <w:tab/>
      </w:r>
      <w:r w:rsidRPr="00E208C8">
        <w:rPr>
          <w:rFonts w:ascii="Times New Roman" w:hAnsi="Times New Roman" w:cs="Times New Roman"/>
          <w:color w:val="000000" w:themeColor="text1"/>
          <w:sz w:val="24"/>
          <w:szCs w:val="24"/>
          <w:highlight w:val="yellow"/>
        </w:rPr>
        <w:t>Figure 1</w:t>
      </w:r>
      <w:r w:rsidRPr="00E208C8">
        <w:rPr>
          <w:rFonts w:ascii="Times New Roman" w:hAnsi="Times New Roman" w:cs="Times New Roman"/>
          <w:color w:val="000000" w:themeColor="text1"/>
          <w:sz w:val="24"/>
          <w:szCs w:val="24"/>
        </w:rPr>
        <w:t xml:space="preserve"> displays the </w:t>
      </w:r>
      <w:r w:rsidRPr="00E208C8">
        <w:rPr>
          <w:rFonts w:ascii="Times New Roman" w:hAnsi="Times New Roman" w:cs="Times New Roman"/>
          <w:color w:val="000000" w:themeColor="text1"/>
          <w:sz w:val="24"/>
          <w:szCs w:val="24"/>
          <w:highlight w:val="yellow"/>
        </w:rPr>
        <w:t>mean</w:t>
      </w:r>
      <w:r w:rsidRPr="00E208C8">
        <w:rPr>
          <w:rFonts w:ascii="Times New Roman" w:hAnsi="Times New Roman" w:cs="Times New Roman"/>
          <w:color w:val="000000" w:themeColor="text1"/>
          <w:sz w:val="24"/>
          <w:szCs w:val="24"/>
        </w:rPr>
        <w:t xml:space="preserve"> solution rates according to each level of Sound and each level of CRAT problem difficulty. As can be seen, the Changing-state speech condition resulted in fewer correct responses in comparison to either the Steady-state speech or Quiet conditions. In addition, solution rates for Easy CRAT problems were higher than for Difficult CRAT problems, but problem difficulty did not appear to moderate the effect of Sound on CRAT performance. </w:t>
      </w:r>
    </w:p>
    <w:p w14:paraId="7372D59A" w14:textId="477F752D" w:rsidR="00A2796F" w:rsidRDefault="00A2796F" w:rsidP="00A2796F">
      <w:pPr>
        <w:pStyle w:val="BodyA"/>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final generalized linear mixed effects model for Experiment 1 </w:t>
      </w:r>
      <w:r w:rsidRPr="00275030">
        <w:rPr>
          <w:rFonts w:ascii="Times New Roman" w:hAnsi="Times New Roman" w:cs="Times New Roman"/>
          <w:sz w:val="24"/>
          <w:szCs w:val="24"/>
        </w:rPr>
        <w:t xml:space="preserve">reached convergence with </w:t>
      </w:r>
      <w:r>
        <w:rPr>
          <w:rFonts w:ascii="Times New Roman" w:hAnsi="Times New Roman" w:cs="Times New Roman"/>
          <w:sz w:val="24"/>
          <w:szCs w:val="24"/>
        </w:rPr>
        <w:t xml:space="preserve">random intercepts for each subject and item. The </w:t>
      </w:r>
      <w:r w:rsidR="00C26D9D">
        <w:rPr>
          <w:rFonts w:ascii="Times New Roman" w:hAnsi="Times New Roman" w:cs="Times New Roman"/>
          <w:sz w:val="24"/>
          <w:szCs w:val="24"/>
        </w:rPr>
        <w:t>analysis</w:t>
      </w:r>
      <w:r>
        <w:rPr>
          <w:rFonts w:ascii="Times New Roman" w:hAnsi="Times New Roman" w:cs="Times New Roman"/>
          <w:sz w:val="24"/>
          <w:szCs w:val="24"/>
        </w:rPr>
        <w:t xml:space="preserve"> revealed a significant main effect of CRAT problem difficulty. As expected</w:t>
      </w:r>
      <w:r w:rsidRPr="002743FE">
        <w:rPr>
          <w:rFonts w:ascii="Times New Roman" w:hAnsi="Times New Roman" w:cs="Times New Roman"/>
          <w:sz w:val="24"/>
          <w:szCs w:val="24"/>
        </w:rPr>
        <w:t xml:space="preserve">, </w:t>
      </w:r>
      <w:r>
        <w:rPr>
          <w:rFonts w:ascii="Times New Roman" w:hAnsi="Times New Roman" w:cs="Times New Roman"/>
          <w:sz w:val="24"/>
          <w:szCs w:val="24"/>
        </w:rPr>
        <w:t>solution rates were significantly higher for the Ea</w:t>
      </w:r>
      <w:r w:rsidRPr="002743FE">
        <w:rPr>
          <w:rFonts w:ascii="Times New Roman" w:hAnsi="Times New Roman" w:cs="Times New Roman"/>
          <w:sz w:val="24"/>
          <w:szCs w:val="24"/>
        </w:rPr>
        <w:t xml:space="preserve">sy </w:t>
      </w:r>
      <w:r>
        <w:rPr>
          <w:rFonts w:ascii="Times New Roman" w:hAnsi="Times New Roman" w:cs="Times New Roman"/>
          <w:sz w:val="24"/>
          <w:szCs w:val="24"/>
        </w:rPr>
        <w:t>problem</w:t>
      </w:r>
      <w:r w:rsidRPr="002743FE">
        <w:rPr>
          <w:rFonts w:ascii="Times New Roman" w:hAnsi="Times New Roman" w:cs="Times New Roman"/>
          <w:sz w:val="24"/>
          <w:szCs w:val="24"/>
        </w:rPr>
        <w:t>s (</w:t>
      </w:r>
      <w:r w:rsidRPr="00A2796F">
        <w:rPr>
          <w:rFonts w:ascii="Times New Roman" w:hAnsi="Times New Roman" w:cs="Times New Roman"/>
          <w:i/>
          <w:iCs/>
          <w:sz w:val="24"/>
          <w:szCs w:val="24"/>
          <w:highlight w:val="yellow"/>
        </w:rPr>
        <w:t>M</w:t>
      </w:r>
      <w:r w:rsidRPr="00A2796F">
        <w:rPr>
          <w:rFonts w:ascii="Times New Roman" w:hAnsi="Times New Roman" w:cs="Times New Roman"/>
          <w:sz w:val="24"/>
          <w:szCs w:val="24"/>
          <w:highlight w:val="yellow"/>
        </w:rPr>
        <w:t xml:space="preserve"> = .45, </w:t>
      </w:r>
      <w:r w:rsidRPr="00A2796F">
        <w:rPr>
          <w:rFonts w:ascii="Times New Roman" w:hAnsi="Times New Roman" w:cs="Times New Roman"/>
          <w:i/>
          <w:iCs/>
          <w:sz w:val="24"/>
          <w:szCs w:val="24"/>
          <w:highlight w:val="yellow"/>
        </w:rPr>
        <w:t>SE</w:t>
      </w:r>
      <w:r w:rsidRPr="00A2796F">
        <w:rPr>
          <w:rFonts w:ascii="Times New Roman" w:hAnsi="Times New Roman" w:cs="Times New Roman"/>
          <w:sz w:val="24"/>
          <w:szCs w:val="24"/>
          <w:highlight w:val="yellow"/>
        </w:rPr>
        <w:t xml:space="preserve"> = .03</w:t>
      </w:r>
      <w:r>
        <w:rPr>
          <w:rFonts w:ascii="Times New Roman" w:hAnsi="Times New Roman" w:cs="Times New Roman"/>
          <w:sz w:val="24"/>
          <w:szCs w:val="24"/>
        </w:rPr>
        <w:t>) in comparison to the D</w:t>
      </w:r>
      <w:r w:rsidRPr="002743FE">
        <w:rPr>
          <w:rFonts w:ascii="Times New Roman" w:hAnsi="Times New Roman" w:cs="Times New Roman"/>
          <w:sz w:val="24"/>
          <w:szCs w:val="24"/>
        </w:rPr>
        <w:t xml:space="preserve">ifficult </w:t>
      </w:r>
      <w:r>
        <w:rPr>
          <w:rFonts w:ascii="Times New Roman" w:hAnsi="Times New Roman" w:cs="Times New Roman"/>
          <w:sz w:val="24"/>
          <w:szCs w:val="24"/>
        </w:rPr>
        <w:t>problem</w:t>
      </w:r>
      <w:r w:rsidRPr="002743FE">
        <w:rPr>
          <w:rFonts w:ascii="Times New Roman" w:hAnsi="Times New Roman" w:cs="Times New Roman"/>
          <w:sz w:val="24"/>
          <w:szCs w:val="24"/>
        </w:rPr>
        <w:t>s (</w:t>
      </w:r>
      <w:r w:rsidRPr="00A2796F">
        <w:rPr>
          <w:rFonts w:ascii="Times New Roman" w:hAnsi="Times New Roman" w:cs="Times New Roman"/>
          <w:i/>
          <w:iCs/>
          <w:sz w:val="24"/>
          <w:szCs w:val="24"/>
          <w:highlight w:val="yellow"/>
        </w:rPr>
        <w:t>M</w:t>
      </w:r>
      <w:r w:rsidRPr="00A2796F">
        <w:rPr>
          <w:rFonts w:ascii="Times New Roman" w:hAnsi="Times New Roman" w:cs="Times New Roman"/>
          <w:sz w:val="24"/>
          <w:szCs w:val="24"/>
          <w:highlight w:val="yellow"/>
        </w:rPr>
        <w:t xml:space="preserve"> = .32, </w:t>
      </w:r>
      <w:r w:rsidRPr="00A2796F">
        <w:rPr>
          <w:rFonts w:ascii="Times New Roman" w:hAnsi="Times New Roman" w:cs="Times New Roman"/>
          <w:i/>
          <w:iCs/>
          <w:sz w:val="24"/>
          <w:szCs w:val="24"/>
          <w:highlight w:val="yellow"/>
        </w:rPr>
        <w:t>SE</w:t>
      </w:r>
      <w:r w:rsidRPr="00A2796F">
        <w:rPr>
          <w:rFonts w:ascii="Times New Roman" w:hAnsi="Times New Roman" w:cs="Times New Roman"/>
          <w:sz w:val="24"/>
          <w:szCs w:val="24"/>
          <w:highlight w:val="yellow"/>
        </w:rPr>
        <w:t xml:space="preserve"> = .03</w:t>
      </w:r>
      <w:r>
        <w:rPr>
          <w:rFonts w:ascii="Times New Roman" w:hAnsi="Times New Roman" w:cs="Times New Roman"/>
          <w:sz w:val="24"/>
          <w:szCs w:val="24"/>
        </w:rPr>
        <w:t>).</w:t>
      </w:r>
      <w:r w:rsidR="00C26D9D">
        <w:rPr>
          <w:rFonts w:ascii="Times New Roman" w:hAnsi="Times New Roman" w:cs="Times New Roman"/>
          <w:sz w:val="24"/>
          <w:szCs w:val="24"/>
        </w:rPr>
        <w:t xml:space="preserve"> In addition, s</w:t>
      </w:r>
      <w:r w:rsidR="00C26D9D" w:rsidRPr="002743FE">
        <w:rPr>
          <w:rFonts w:ascii="Times New Roman" w:hAnsi="Times New Roman" w:cs="Times New Roman"/>
          <w:sz w:val="24"/>
          <w:szCs w:val="24"/>
        </w:rPr>
        <w:t xml:space="preserve">ignificantly more </w:t>
      </w:r>
      <w:r w:rsidR="00C26D9D">
        <w:rPr>
          <w:rFonts w:ascii="Times New Roman" w:hAnsi="Times New Roman" w:cs="Times New Roman"/>
          <w:sz w:val="24"/>
          <w:szCs w:val="24"/>
        </w:rPr>
        <w:t>problems were solved in the Steady-</w:t>
      </w:r>
      <w:r w:rsidR="00C26D9D" w:rsidRPr="002743FE">
        <w:rPr>
          <w:rFonts w:ascii="Times New Roman" w:hAnsi="Times New Roman" w:cs="Times New Roman"/>
          <w:sz w:val="24"/>
          <w:szCs w:val="24"/>
        </w:rPr>
        <w:t>state speech condition (</w:t>
      </w:r>
      <w:r w:rsidR="00C26D9D" w:rsidRPr="00A2796F">
        <w:rPr>
          <w:rFonts w:ascii="Times New Roman" w:hAnsi="Times New Roman" w:cs="Times New Roman"/>
          <w:i/>
          <w:iCs/>
          <w:sz w:val="24"/>
          <w:szCs w:val="24"/>
          <w:highlight w:val="yellow"/>
        </w:rPr>
        <w:t>M</w:t>
      </w:r>
      <w:r w:rsidR="00C26D9D" w:rsidRPr="00A2796F">
        <w:rPr>
          <w:rFonts w:ascii="Times New Roman" w:hAnsi="Times New Roman" w:cs="Times New Roman"/>
          <w:sz w:val="24"/>
          <w:szCs w:val="24"/>
          <w:highlight w:val="yellow"/>
        </w:rPr>
        <w:t xml:space="preserve"> = .42, </w:t>
      </w:r>
      <w:r w:rsidR="00C26D9D" w:rsidRPr="00A2796F">
        <w:rPr>
          <w:rFonts w:ascii="Times New Roman" w:hAnsi="Times New Roman" w:cs="Times New Roman"/>
          <w:i/>
          <w:iCs/>
          <w:sz w:val="24"/>
          <w:szCs w:val="24"/>
          <w:highlight w:val="yellow"/>
        </w:rPr>
        <w:t>SE</w:t>
      </w:r>
      <w:r w:rsidR="00C26D9D" w:rsidRPr="00A2796F">
        <w:rPr>
          <w:rFonts w:ascii="Times New Roman" w:hAnsi="Times New Roman" w:cs="Times New Roman"/>
          <w:sz w:val="24"/>
          <w:szCs w:val="24"/>
          <w:highlight w:val="yellow"/>
        </w:rPr>
        <w:t xml:space="preserve"> = .03</w:t>
      </w:r>
      <w:r w:rsidR="00C26D9D">
        <w:rPr>
          <w:rFonts w:ascii="Times New Roman" w:hAnsi="Times New Roman" w:cs="Times New Roman"/>
          <w:sz w:val="24"/>
          <w:szCs w:val="24"/>
        </w:rPr>
        <w:t>) in comparison to the Changing-</w:t>
      </w:r>
      <w:r w:rsidR="00C26D9D" w:rsidRPr="002743FE">
        <w:rPr>
          <w:rFonts w:ascii="Times New Roman" w:hAnsi="Times New Roman" w:cs="Times New Roman"/>
          <w:sz w:val="24"/>
          <w:szCs w:val="24"/>
        </w:rPr>
        <w:t>state speech condition (</w:t>
      </w:r>
      <w:r w:rsidR="00C26D9D" w:rsidRPr="00A2796F">
        <w:rPr>
          <w:rFonts w:ascii="Times New Roman" w:hAnsi="Times New Roman" w:cs="Times New Roman"/>
          <w:i/>
          <w:iCs/>
          <w:sz w:val="24"/>
          <w:szCs w:val="24"/>
          <w:highlight w:val="yellow"/>
        </w:rPr>
        <w:t>M</w:t>
      </w:r>
      <w:r w:rsidR="00C26D9D" w:rsidRPr="00A2796F">
        <w:rPr>
          <w:rFonts w:ascii="Times New Roman" w:hAnsi="Times New Roman" w:cs="Times New Roman"/>
          <w:sz w:val="24"/>
          <w:szCs w:val="24"/>
          <w:highlight w:val="yellow"/>
        </w:rPr>
        <w:t xml:space="preserve"> = .31, </w:t>
      </w:r>
      <w:r w:rsidR="00C26D9D" w:rsidRPr="00A2796F">
        <w:rPr>
          <w:rFonts w:ascii="Times New Roman" w:hAnsi="Times New Roman" w:cs="Times New Roman"/>
          <w:i/>
          <w:iCs/>
          <w:sz w:val="24"/>
          <w:szCs w:val="24"/>
          <w:highlight w:val="yellow"/>
        </w:rPr>
        <w:t>SE</w:t>
      </w:r>
      <w:r w:rsidR="00C26D9D" w:rsidRPr="00A2796F">
        <w:rPr>
          <w:rFonts w:ascii="Times New Roman" w:hAnsi="Times New Roman" w:cs="Times New Roman"/>
          <w:sz w:val="24"/>
          <w:szCs w:val="24"/>
          <w:highlight w:val="yellow"/>
        </w:rPr>
        <w:t xml:space="preserve"> = .03</w:t>
      </w:r>
      <w:r w:rsidR="00C26D9D">
        <w:rPr>
          <w:rFonts w:ascii="Times New Roman" w:hAnsi="Times New Roman" w:cs="Times New Roman"/>
          <w:sz w:val="24"/>
          <w:szCs w:val="24"/>
        </w:rPr>
        <w:t>)</w:t>
      </w:r>
      <w:r w:rsidR="00C26D9D" w:rsidRPr="002743FE">
        <w:rPr>
          <w:rFonts w:ascii="Times New Roman" w:hAnsi="Times New Roman" w:cs="Times New Roman"/>
          <w:sz w:val="24"/>
          <w:szCs w:val="24"/>
        </w:rPr>
        <w:t>. There was no significant difference between the numb</w:t>
      </w:r>
      <w:r w:rsidR="00C26D9D">
        <w:rPr>
          <w:rFonts w:ascii="Times New Roman" w:hAnsi="Times New Roman" w:cs="Times New Roman"/>
          <w:sz w:val="24"/>
          <w:szCs w:val="24"/>
        </w:rPr>
        <w:t>er of problems solved in the Quiet</w:t>
      </w:r>
      <w:r w:rsidR="00C26D9D" w:rsidRPr="002743FE">
        <w:rPr>
          <w:rFonts w:ascii="Times New Roman" w:hAnsi="Times New Roman" w:cs="Times New Roman"/>
          <w:sz w:val="24"/>
          <w:szCs w:val="24"/>
        </w:rPr>
        <w:t xml:space="preserve"> (</w:t>
      </w:r>
      <w:r w:rsidR="00C26D9D" w:rsidRPr="00A2796F">
        <w:rPr>
          <w:rFonts w:ascii="Times New Roman" w:hAnsi="Times New Roman" w:cs="Times New Roman"/>
          <w:i/>
          <w:iCs/>
          <w:sz w:val="24"/>
          <w:szCs w:val="24"/>
          <w:highlight w:val="yellow"/>
        </w:rPr>
        <w:t>M</w:t>
      </w:r>
      <w:r w:rsidR="00C26D9D" w:rsidRPr="00A2796F">
        <w:rPr>
          <w:rFonts w:ascii="Times New Roman" w:hAnsi="Times New Roman" w:cs="Times New Roman"/>
          <w:sz w:val="24"/>
          <w:szCs w:val="24"/>
          <w:highlight w:val="yellow"/>
        </w:rPr>
        <w:t xml:space="preserve"> = .44, </w:t>
      </w:r>
      <w:r w:rsidR="00C26D9D" w:rsidRPr="00A2796F">
        <w:rPr>
          <w:rFonts w:ascii="Times New Roman" w:hAnsi="Times New Roman" w:cs="Times New Roman"/>
          <w:i/>
          <w:iCs/>
          <w:sz w:val="24"/>
          <w:szCs w:val="24"/>
          <w:highlight w:val="yellow"/>
        </w:rPr>
        <w:t>SE</w:t>
      </w:r>
      <w:r w:rsidR="00C26D9D" w:rsidRPr="00A2796F">
        <w:rPr>
          <w:rFonts w:ascii="Times New Roman" w:hAnsi="Times New Roman" w:cs="Times New Roman"/>
          <w:sz w:val="24"/>
          <w:szCs w:val="24"/>
          <w:highlight w:val="yellow"/>
        </w:rPr>
        <w:t xml:space="preserve"> = .03</w:t>
      </w:r>
      <w:r w:rsidR="00C26D9D" w:rsidRPr="002743FE">
        <w:rPr>
          <w:rFonts w:ascii="Times New Roman" w:hAnsi="Times New Roman" w:cs="Times New Roman"/>
          <w:sz w:val="24"/>
          <w:szCs w:val="24"/>
        </w:rPr>
        <w:t>)</w:t>
      </w:r>
      <w:r w:rsidR="00C26D9D">
        <w:rPr>
          <w:rFonts w:ascii="Times New Roman" w:hAnsi="Times New Roman" w:cs="Times New Roman"/>
          <w:sz w:val="24"/>
          <w:szCs w:val="24"/>
        </w:rPr>
        <w:t xml:space="preserve"> and the Steady-</w:t>
      </w:r>
      <w:r w:rsidR="00C26D9D" w:rsidRPr="002743FE">
        <w:rPr>
          <w:rFonts w:ascii="Times New Roman" w:hAnsi="Times New Roman" w:cs="Times New Roman"/>
          <w:sz w:val="24"/>
          <w:szCs w:val="24"/>
        </w:rPr>
        <w:t>state speech condition</w:t>
      </w:r>
      <w:r w:rsidR="00C26D9D">
        <w:rPr>
          <w:rFonts w:ascii="Times New Roman" w:hAnsi="Times New Roman" w:cs="Times New Roman"/>
          <w:sz w:val="24"/>
          <w:szCs w:val="24"/>
        </w:rPr>
        <w:t>s</w:t>
      </w:r>
      <w:r w:rsidR="00C26D9D" w:rsidRPr="002743FE">
        <w:rPr>
          <w:rFonts w:ascii="Times New Roman" w:hAnsi="Times New Roman" w:cs="Times New Roman"/>
          <w:sz w:val="24"/>
          <w:szCs w:val="24"/>
        </w:rPr>
        <w:t xml:space="preserve"> (</w:t>
      </w:r>
      <w:r w:rsidR="00C26D9D" w:rsidRPr="00A2796F">
        <w:rPr>
          <w:rFonts w:ascii="Times New Roman" w:hAnsi="Times New Roman" w:cs="Times New Roman"/>
          <w:i/>
          <w:iCs/>
          <w:sz w:val="24"/>
          <w:szCs w:val="24"/>
          <w:highlight w:val="yellow"/>
        </w:rPr>
        <w:t>M</w:t>
      </w:r>
      <w:r w:rsidR="00C26D9D" w:rsidRPr="00A2796F">
        <w:rPr>
          <w:rFonts w:ascii="Times New Roman" w:hAnsi="Times New Roman" w:cs="Times New Roman"/>
          <w:sz w:val="24"/>
          <w:szCs w:val="24"/>
          <w:highlight w:val="yellow"/>
        </w:rPr>
        <w:t xml:space="preserve"> = .42, </w:t>
      </w:r>
      <w:r w:rsidR="00C26D9D" w:rsidRPr="00A2796F">
        <w:rPr>
          <w:rFonts w:ascii="Times New Roman" w:hAnsi="Times New Roman" w:cs="Times New Roman"/>
          <w:i/>
          <w:iCs/>
          <w:sz w:val="24"/>
          <w:szCs w:val="24"/>
          <w:highlight w:val="yellow"/>
        </w:rPr>
        <w:t>SE</w:t>
      </w:r>
      <w:r w:rsidR="00C26D9D" w:rsidRPr="00A2796F">
        <w:rPr>
          <w:rFonts w:ascii="Times New Roman" w:hAnsi="Times New Roman" w:cs="Times New Roman"/>
          <w:sz w:val="24"/>
          <w:szCs w:val="24"/>
          <w:highlight w:val="yellow"/>
        </w:rPr>
        <w:t xml:space="preserve"> = .03</w:t>
      </w:r>
      <w:r w:rsidR="00C26D9D">
        <w:rPr>
          <w:rFonts w:ascii="Times New Roman" w:hAnsi="Times New Roman" w:cs="Times New Roman"/>
          <w:sz w:val="24"/>
          <w:szCs w:val="24"/>
        </w:rPr>
        <w:t xml:space="preserve">). </w:t>
      </w:r>
      <w:r w:rsidR="00C26D9D" w:rsidRPr="00C26D9D">
        <w:rPr>
          <w:rFonts w:ascii="Times New Roman" w:hAnsi="Times New Roman" w:cs="Times New Roman"/>
          <w:sz w:val="24"/>
          <w:szCs w:val="24"/>
        </w:rPr>
        <w:t>There was no significant CRAT problem difficulty interaction</w:t>
      </w:r>
      <w:r w:rsidR="00C26D9D">
        <w:rPr>
          <w:rFonts w:ascii="Times New Roman" w:hAnsi="Times New Roman" w:cs="Times New Roman"/>
          <w:sz w:val="24"/>
          <w:szCs w:val="24"/>
        </w:rPr>
        <w:t xml:space="preserve"> x </w:t>
      </w:r>
      <w:r w:rsidR="00C26D9D" w:rsidRPr="00C26D9D">
        <w:rPr>
          <w:rFonts w:ascii="Times New Roman" w:hAnsi="Times New Roman" w:cs="Times New Roman"/>
          <w:sz w:val="24"/>
          <w:szCs w:val="24"/>
        </w:rPr>
        <w:t>Sound.</w:t>
      </w:r>
    </w:p>
    <w:p w14:paraId="1836A926" w14:textId="05FE93F7" w:rsidR="00A2796F" w:rsidRDefault="00A2796F" w:rsidP="00275030">
      <w:pPr>
        <w:spacing w:after="0" w:line="480" w:lineRule="auto"/>
        <w:jc w:val="both"/>
        <w:rPr>
          <w:rFonts w:ascii="Times New Roman" w:hAnsi="Times New Roman" w:cs="Times New Roman"/>
          <w:sz w:val="24"/>
          <w:szCs w:val="24"/>
        </w:rPr>
      </w:pPr>
    </w:p>
    <w:p w14:paraId="4E0ECE1C" w14:textId="77777777" w:rsidR="00275030" w:rsidRPr="002743FE" w:rsidRDefault="00275030" w:rsidP="00275030">
      <w:pPr>
        <w:spacing w:after="0" w:line="480" w:lineRule="auto"/>
        <w:jc w:val="both"/>
        <w:rPr>
          <w:rFonts w:ascii="Times New Roman" w:hAnsi="Times New Roman" w:cs="Times New Roman"/>
          <w:b/>
          <w:i/>
          <w:sz w:val="24"/>
          <w:szCs w:val="24"/>
        </w:rPr>
      </w:pPr>
      <w:r>
        <w:rPr>
          <w:rFonts w:ascii="Times New Roman" w:hAnsi="Times New Roman" w:cs="Times New Roman"/>
          <w:b/>
          <w:i/>
          <w:sz w:val="24"/>
          <w:szCs w:val="24"/>
        </w:rPr>
        <w:t>Self-Reported Solution Strategies</w:t>
      </w:r>
    </w:p>
    <w:p w14:paraId="2600DBEE" w14:textId="77777777" w:rsidR="00110457" w:rsidRDefault="00275030" w:rsidP="00275030">
      <w:pPr>
        <w:spacing w:after="0" w:line="480" w:lineRule="auto"/>
        <w:jc w:val="both"/>
        <w:rPr>
          <w:rFonts w:ascii="Times New Roman" w:hAnsi="Times New Roman" w:cs="Times New Roman"/>
          <w:sz w:val="24"/>
          <w:szCs w:val="24"/>
        </w:rPr>
      </w:pPr>
      <w:r w:rsidRPr="002743FE">
        <w:rPr>
          <w:rFonts w:ascii="Times New Roman" w:hAnsi="Times New Roman" w:cs="Times New Roman"/>
          <w:b/>
          <w:sz w:val="24"/>
          <w:szCs w:val="24"/>
        </w:rPr>
        <w:tab/>
      </w:r>
      <w:r w:rsidR="00631C7A">
        <w:rPr>
          <w:rFonts w:ascii="Times New Roman" w:hAnsi="Times New Roman" w:cs="Times New Roman"/>
          <w:sz w:val="24"/>
          <w:szCs w:val="24"/>
        </w:rPr>
        <w:t xml:space="preserve">The final model for Experiment 1 included </w:t>
      </w:r>
      <w:r w:rsidR="001E5CEB">
        <w:rPr>
          <w:rFonts w:ascii="Times New Roman" w:hAnsi="Times New Roman" w:cs="Times New Roman"/>
          <w:sz w:val="24"/>
          <w:szCs w:val="24"/>
        </w:rPr>
        <w:t>a random intercept for item and a rand</w:t>
      </w:r>
      <w:r w:rsidR="00B53AC5">
        <w:rPr>
          <w:rFonts w:ascii="Times New Roman" w:hAnsi="Times New Roman" w:cs="Times New Roman"/>
          <w:sz w:val="24"/>
          <w:szCs w:val="24"/>
        </w:rPr>
        <w:t xml:space="preserve">om </w:t>
      </w:r>
      <w:r w:rsidR="001E5CEB">
        <w:rPr>
          <w:rFonts w:ascii="Times New Roman" w:hAnsi="Times New Roman" w:cs="Times New Roman"/>
          <w:sz w:val="24"/>
          <w:szCs w:val="24"/>
        </w:rPr>
        <w:t xml:space="preserve">structure with both fixed effects </w:t>
      </w:r>
      <w:r w:rsidR="00B53AC5">
        <w:rPr>
          <w:rFonts w:ascii="Times New Roman" w:hAnsi="Times New Roman" w:cs="Times New Roman"/>
          <w:sz w:val="24"/>
          <w:szCs w:val="24"/>
        </w:rPr>
        <w:t>and</w:t>
      </w:r>
      <w:r w:rsidR="001E5CEB">
        <w:rPr>
          <w:rFonts w:ascii="Times New Roman" w:hAnsi="Times New Roman" w:cs="Times New Roman"/>
          <w:sz w:val="24"/>
          <w:szCs w:val="24"/>
        </w:rPr>
        <w:t xml:space="preserve"> their correlation,</w:t>
      </w:r>
      <w:r w:rsidR="00B53AC5">
        <w:rPr>
          <w:rFonts w:ascii="Times New Roman" w:hAnsi="Times New Roman" w:cs="Times New Roman"/>
          <w:sz w:val="24"/>
          <w:szCs w:val="24"/>
        </w:rPr>
        <w:t xml:space="preserve"> but not their interaction,</w:t>
      </w:r>
      <w:r w:rsidR="001E5CEB">
        <w:rPr>
          <w:rFonts w:ascii="Times New Roman" w:hAnsi="Times New Roman" w:cs="Times New Roman"/>
          <w:sz w:val="24"/>
          <w:szCs w:val="24"/>
        </w:rPr>
        <w:t xml:space="preserve"> for subject.</w:t>
      </w:r>
    </w:p>
    <w:p w14:paraId="537D8B0B" w14:textId="2C0063C9" w:rsidR="00631C7A" w:rsidRDefault="00A7625B" w:rsidP="00275030">
      <w:pPr>
        <w:spacing w:after="0" w:line="480" w:lineRule="auto"/>
        <w:jc w:val="both"/>
        <w:rPr>
          <w:rFonts w:ascii="Times New Roman" w:hAnsi="Times New Roman" w:cs="Times New Roman"/>
          <w:sz w:val="24"/>
          <w:szCs w:val="24"/>
        </w:rPr>
      </w:pPr>
      <w:r w:rsidRPr="00A7625B">
        <w:rPr>
          <w:rFonts w:ascii="Times New Roman" w:hAnsi="Times New Roman" w:cs="Times New Roman"/>
          <w:sz w:val="24"/>
          <w:szCs w:val="24"/>
        </w:rPr>
        <w:t xml:space="preserve">The self-reported scores for solution strategy were collated for CRAT problems that had been solved correctly. </w:t>
      </w:r>
      <w:r>
        <w:rPr>
          <w:rFonts w:ascii="Times New Roman" w:hAnsi="Times New Roman" w:cs="Times New Roman"/>
          <w:sz w:val="24"/>
          <w:szCs w:val="24"/>
        </w:rPr>
        <w:t>The analysis</w:t>
      </w:r>
      <w:r w:rsidRPr="00A7625B">
        <w:rPr>
          <w:rFonts w:ascii="Times New Roman" w:hAnsi="Times New Roman" w:cs="Times New Roman"/>
          <w:sz w:val="24"/>
          <w:szCs w:val="24"/>
        </w:rPr>
        <w:t xml:space="preserve"> indicated that the self-reported solution strategy was not impacted by any of the experimental conditions. There was no significant main effect of CRAT problem difficulty</w:t>
      </w:r>
      <w:r>
        <w:rPr>
          <w:rFonts w:ascii="Times New Roman" w:hAnsi="Times New Roman" w:cs="Times New Roman"/>
          <w:sz w:val="24"/>
          <w:szCs w:val="24"/>
        </w:rPr>
        <w:t xml:space="preserve"> and </w:t>
      </w:r>
      <w:commentRangeStart w:id="8"/>
      <w:r w:rsidRPr="00A7625B">
        <w:rPr>
          <w:rFonts w:ascii="Times New Roman" w:hAnsi="Times New Roman" w:cs="Times New Roman"/>
          <w:sz w:val="24"/>
          <w:szCs w:val="24"/>
        </w:rPr>
        <w:t>Sound</w:t>
      </w:r>
      <w:r>
        <w:rPr>
          <w:rFonts w:ascii="Times New Roman" w:hAnsi="Times New Roman" w:cs="Times New Roman"/>
          <w:sz w:val="24"/>
          <w:szCs w:val="24"/>
        </w:rPr>
        <w:t xml:space="preserve"> conditions did not differ from each other</w:t>
      </w:r>
      <w:commentRangeEnd w:id="8"/>
      <w:r w:rsidR="0093086A">
        <w:rPr>
          <w:rStyle w:val="CommentReference"/>
        </w:rPr>
        <w:commentReference w:id="8"/>
      </w:r>
      <w:r w:rsidR="0093086A">
        <w:rPr>
          <w:rFonts w:ascii="Times New Roman" w:hAnsi="Times New Roman" w:cs="Times New Roman"/>
          <w:sz w:val="24"/>
          <w:szCs w:val="24"/>
        </w:rPr>
        <w:t>.</w:t>
      </w:r>
      <w:r>
        <w:rPr>
          <w:rFonts w:ascii="Times New Roman" w:hAnsi="Times New Roman" w:cs="Times New Roman"/>
          <w:sz w:val="24"/>
          <w:szCs w:val="24"/>
        </w:rPr>
        <w:t xml:space="preserve"> </w:t>
      </w:r>
      <w:r w:rsidRPr="00A7625B">
        <w:rPr>
          <w:rFonts w:ascii="Times New Roman" w:hAnsi="Times New Roman" w:cs="Times New Roman"/>
          <w:sz w:val="24"/>
          <w:szCs w:val="24"/>
        </w:rPr>
        <w:t>In addition, the CRAT problem difficulty</w:t>
      </w:r>
      <w:r>
        <w:rPr>
          <w:rFonts w:ascii="Times New Roman" w:hAnsi="Times New Roman" w:cs="Times New Roman"/>
          <w:sz w:val="24"/>
          <w:szCs w:val="24"/>
        </w:rPr>
        <w:t xml:space="preserve"> x</w:t>
      </w:r>
      <w:r w:rsidRPr="00A7625B">
        <w:rPr>
          <w:rFonts w:ascii="Times New Roman" w:hAnsi="Times New Roman" w:cs="Times New Roman"/>
          <w:sz w:val="24"/>
          <w:szCs w:val="24"/>
        </w:rPr>
        <w:t xml:space="preserve"> Sound interaction was not significant</w:t>
      </w:r>
      <w:r>
        <w:rPr>
          <w:rFonts w:ascii="Times New Roman" w:hAnsi="Times New Roman" w:cs="Times New Roman"/>
          <w:sz w:val="24"/>
          <w:szCs w:val="24"/>
        </w:rPr>
        <w:t>.</w:t>
      </w:r>
    </w:p>
    <w:p w14:paraId="6C6DBB3D" w14:textId="77777777" w:rsidR="00275030" w:rsidRDefault="00275030" w:rsidP="00275030">
      <w:pPr>
        <w:spacing w:after="0" w:line="480" w:lineRule="auto"/>
        <w:ind w:firstLine="720"/>
        <w:jc w:val="center"/>
        <w:rPr>
          <w:rFonts w:ascii="Times New Roman" w:hAnsi="Times New Roman" w:cs="Times New Roman"/>
          <w:b/>
          <w:sz w:val="24"/>
          <w:szCs w:val="24"/>
        </w:rPr>
      </w:pPr>
    </w:p>
    <w:p w14:paraId="5269ADF8" w14:textId="34C93D5E" w:rsidR="00980D22" w:rsidRPr="002743FE" w:rsidRDefault="00980D22" w:rsidP="00980D22">
      <w:pPr>
        <w:spacing w:after="0" w:line="480" w:lineRule="auto"/>
        <w:jc w:val="center"/>
        <w:rPr>
          <w:rFonts w:ascii="Times New Roman" w:hAnsi="Times New Roman" w:cs="Times New Roman"/>
          <w:b/>
          <w:sz w:val="24"/>
          <w:szCs w:val="24"/>
        </w:rPr>
      </w:pPr>
      <w:r w:rsidRPr="002743FE">
        <w:rPr>
          <w:rFonts w:ascii="Times New Roman" w:hAnsi="Times New Roman" w:cs="Times New Roman"/>
          <w:b/>
          <w:sz w:val="24"/>
          <w:szCs w:val="24"/>
        </w:rPr>
        <w:t xml:space="preserve">Experiment </w:t>
      </w:r>
      <w:r>
        <w:rPr>
          <w:rFonts w:ascii="Times New Roman" w:hAnsi="Times New Roman" w:cs="Times New Roman"/>
          <w:b/>
          <w:sz w:val="24"/>
          <w:szCs w:val="24"/>
        </w:rPr>
        <w:t>2</w:t>
      </w:r>
    </w:p>
    <w:p w14:paraId="4F8801FB" w14:textId="77777777" w:rsidR="00275030" w:rsidRPr="002743FE" w:rsidRDefault="00275030" w:rsidP="00980D22">
      <w:pPr>
        <w:spacing w:after="0" w:line="480" w:lineRule="auto"/>
        <w:jc w:val="center"/>
        <w:rPr>
          <w:rFonts w:ascii="Times New Roman" w:hAnsi="Times New Roman" w:cs="Times New Roman"/>
          <w:b/>
          <w:sz w:val="24"/>
          <w:szCs w:val="24"/>
        </w:rPr>
      </w:pPr>
      <w:r w:rsidRPr="00295914">
        <w:rPr>
          <w:rFonts w:ascii="Times New Roman" w:hAnsi="Times New Roman" w:cs="Times New Roman"/>
          <w:b/>
          <w:sz w:val="24"/>
          <w:szCs w:val="24"/>
        </w:rPr>
        <w:t>Results</w:t>
      </w:r>
    </w:p>
    <w:p w14:paraId="2FC0E2C9" w14:textId="3CD305CE" w:rsidR="00275030" w:rsidRDefault="00536514" w:rsidP="00536514">
      <w:pPr>
        <w:spacing w:after="0" w:line="480" w:lineRule="auto"/>
        <w:ind w:firstLine="720"/>
        <w:jc w:val="both"/>
        <w:rPr>
          <w:rFonts w:ascii="Times New Roman" w:hAnsi="Times New Roman" w:cs="Times New Roman"/>
          <w:sz w:val="24"/>
          <w:szCs w:val="24"/>
        </w:rPr>
      </w:pPr>
      <w:r>
        <w:rPr>
          <w:rFonts w:ascii="Times New Roman" w:eastAsia="Times New Roman" w:hAnsi="Times New Roman" w:cs="Times New Roman"/>
          <w:sz w:val="24"/>
          <w:szCs w:val="24"/>
        </w:rPr>
        <w:t xml:space="preserve">As in Experiment 1, we </w:t>
      </w:r>
      <w:r w:rsidRPr="00536514">
        <w:rPr>
          <w:rFonts w:ascii="Times New Roman" w:eastAsia="Times New Roman" w:hAnsi="Times New Roman" w:cs="Times New Roman"/>
          <w:sz w:val="24"/>
          <w:szCs w:val="24"/>
        </w:rPr>
        <w:t xml:space="preserve">analysed </w:t>
      </w:r>
      <w:r>
        <w:rPr>
          <w:rFonts w:ascii="Times New Roman" w:eastAsia="Times New Roman" w:hAnsi="Times New Roman" w:cs="Times New Roman"/>
          <w:sz w:val="24"/>
          <w:szCs w:val="24"/>
        </w:rPr>
        <w:t xml:space="preserve">solution rates with </w:t>
      </w:r>
      <w:proofErr w:type="spellStart"/>
      <w:r w:rsidRPr="00536514">
        <w:rPr>
          <w:rFonts w:ascii="Times New Roman" w:eastAsia="Times New Roman" w:hAnsi="Times New Roman" w:cs="Times New Roman"/>
          <w:sz w:val="24"/>
          <w:szCs w:val="24"/>
        </w:rPr>
        <w:t>glme</w:t>
      </w:r>
      <w:proofErr w:type="spellEnd"/>
      <w:r w:rsidRPr="00536514">
        <w:rPr>
          <w:rFonts w:ascii="Times New Roman" w:eastAsia="Times New Roman" w:hAnsi="Times New Roman" w:cs="Times New Roman"/>
          <w:sz w:val="24"/>
          <w:szCs w:val="24"/>
        </w:rPr>
        <w:t xml:space="preserve"> models</w:t>
      </w:r>
      <w:r>
        <w:rPr>
          <w:rFonts w:ascii="Times New Roman" w:eastAsia="Times New Roman" w:hAnsi="Times New Roman" w:cs="Times New Roman"/>
          <w:sz w:val="24"/>
          <w:szCs w:val="24"/>
        </w:rPr>
        <w:t xml:space="preserve"> in R</w:t>
      </w:r>
      <w:r w:rsidRPr="00536514">
        <w:rPr>
          <w:rFonts w:ascii="Times New Roman" w:eastAsia="Times New Roman" w:hAnsi="Times New Roman" w:cs="Times New Roman"/>
          <w:sz w:val="24"/>
          <w:szCs w:val="24"/>
        </w:rPr>
        <w:t>, using the “</w:t>
      </w:r>
      <w:proofErr w:type="spellStart"/>
      <w:r w:rsidRPr="00536514">
        <w:rPr>
          <w:rFonts w:ascii="Times New Roman" w:eastAsia="Times New Roman" w:hAnsi="Times New Roman" w:cs="Times New Roman"/>
          <w:sz w:val="24"/>
          <w:szCs w:val="24"/>
        </w:rPr>
        <w:t>glmer</w:t>
      </w:r>
      <w:proofErr w:type="spellEnd"/>
      <w:r w:rsidRPr="00536514">
        <w:rPr>
          <w:rFonts w:ascii="Times New Roman" w:eastAsia="Times New Roman" w:hAnsi="Times New Roman" w:cs="Times New Roman"/>
          <w:sz w:val="24"/>
          <w:szCs w:val="24"/>
        </w:rPr>
        <w:t xml:space="preserve">” function from the lme4 package (Bates, </w:t>
      </w:r>
      <w:proofErr w:type="spellStart"/>
      <w:r w:rsidRPr="00536514">
        <w:rPr>
          <w:rFonts w:ascii="Times New Roman" w:eastAsia="Times New Roman" w:hAnsi="Times New Roman" w:cs="Times New Roman"/>
          <w:sz w:val="24"/>
          <w:szCs w:val="24"/>
        </w:rPr>
        <w:t>Mächler</w:t>
      </w:r>
      <w:proofErr w:type="spellEnd"/>
      <w:r w:rsidRPr="00536514">
        <w:rPr>
          <w:rFonts w:ascii="Times New Roman" w:eastAsia="Times New Roman" w:hAnsi="Times New Roman" w:cs="Times New Roman"/>
          <w:sz w:val="24"/>
          <w:szCs w:val="24"/>
        </w:rPr>
        <w:t xml:space="preserve">, </w:t>
      </w:r>
      <w:proofErr w:type="spellStart"/>
      <w:r w:rsidRPr="00536514">
        <w:rPr>
          <w:rFonts w:ascii="Times New Roman" w:eastAsia="Times New Roman" w:hAnsi="Times New Roman" w:cs="Times New Roman"/>
          <w:sz w:val="24"/>
          <w:szCs w:val="24"/>
        </w:rPr>
        <w:t>Bolker</w:t>
      </w:r>
      <w:proofErr w:type="spellEnd"/>
      <w:r w:rsidRPr="00536514">
        <w:rPr>
          <w:rFonts w:ascii="Times New Roman" w:eastAsia="Times New Roman" w:hAnsi="Times New Roman" w:cs="Times New Roman"/>
          <w:sz w:val="24"/>
          <w:szCs w:val="24"/>
        </w:rPr>
        <w:t>, &amp; Walker, 2015) and the binomial family</w:t>
      </w:r>
      <w:r w:rsidR="000B2708">
        <w:rPr>
          <w:rFonts w:ascii="Times New Roman" w:eastAsia="Times New Roman" w:hAnsi="Times New Roman" w:cs="Times New Roman"/>
          <w:sz w:val="24"/>
          <w:szCs w:val="24"/>
        </w:rPr>
        <w:t xml:space="preserve">, and the </w:t>
      </w:r>
      <w:r w:rsidR="00C15D2C">
        <w:rPr>
          <w:rFonts w:ascii="Times New Roman" w:hAnsi="Times New Roman" w:cs="Times New Roman"/>
          <w:sz w:val="24"/>
          <w:szCs w:val="24"/>
        </w:rPr>
        <w:t>s</w:t>
      </w:r>
      <w:r w:rsidR="00C15D2C" w:rsidRPr="00D56E54">
        <w:rPr>
          <w:rFonts w:ascii="Times New Roman" w:hAnsi="Times New Roman" w:cs="Times New Roman"/>
          <w:sz w:val="24"/>
          <w:szCs w:val="24"/>
        </w:rPr>
        <w:t>elf-r</w:t>
      </w:r>
      <w:r w:rsidR="00C15D2C">
        <w:rPr>
          <w:rFonts w:ascii="Times New Roman" w:hAnsi="Times New Roman" w:cs="Times New Roman"/>
          <w:sz w:val="24"/>
          <w:szCs w:val="24"/>
        </w:rPr>
        <w:t>eported solution strategies</w:t>
      </w:r>
      <w:r w:rsidR="00C15D2C" w:rsidRPr="00D56E54">
        <w:rPr>
          <w:rFonts w:ascii="Times New Roman" w:hAnsi="Times New Roman" w:cs="Times New Roman"/>
          <w:sz w:val="24"/>
          <w:szCs w:val="24"/>
        </w:rPr>
        <w:t xml:space="preserve"> </w:t>
      </w:r>
      <w:r w:rsidR="000B2708">
        <w:rPr>
          <w:rFonts w:ascii="Times New Roman" w:eastAsia="Times New Roman" w:hAnsi="Times New Roman" w:cs="Times New Roman"/>
          <w:sz w:val="24"/>
          <w:szCs w:val="24"/>
        </w:rPr>
        <w:t xml:space="preserve">with </w:t>
      </w:r>
      <w:proofErr w:type="spellStart"/>
      <w:r w:rsidR="000B2708">
        <w:rPr>
          <w:rFonts w:ascii="Times New Roman" w:eastAsia="Times New Roman" w:hAnsi="Times New Roman" w:cs="Times New Roman"/>
          <w:sz w:val="24"/>
          <w:szCs w:val="24"/>
        </w:rPr>
        <w:t>clm</w:t>
      </w:r>
      <w:proofErr w:type="spellEnd"/>
      <w:r w:rsidR="000B2708">
        <w:rPr>
          <w:rFonts w:ascii="Times New Roman" w:eastAsia="Times New Roman" w:hAnsi="Times New Roman" w:cs="Times New Roman"/>
          <w:sz w:val="24"/>
          <w:szCs w:val="24"/>
        </w:rPr>
        <w:t xml:space="preserve"> models in R with the “</w:t>
      </w:r>
      <w:proofErr w:type="spellStart"/>
      <w:r w:rsidR="000B2708">
        <w:rPr>
          <w:rFonts w:ascii="Times New Roman" w:eastAsia="Times New Roman" w:hAnsi="Times New Roman" w:cs="Times New Roman"/>
          <w:sz w:val="24"/>
          <w:szCs w:val="24"/>
        </w:rPr>
        <w:t>clmm</w:t>
      </w:r>
      <w:proofErr w:type="spellEnd"/>
      <w:r w:rsidR="000B2708">
        <w:rPr>
          <w:rFonts w:ascii="Times New Roman" w:eastAsia="Times New Roman" w:hAnsi="Times New Roman" w:cs="Times New Roman"/>
          <w:sz w:val="24"/>
          <w:szCs w:val="24"/>
        </w:rPr>
        <w:t xml:space="preserve">” function from </w:t>
      </w:r>
      <w:r w:rsidR="000B2708">
        <w:rPr>
          <w:rFonts w:ascii="Times New Roman" w:hAnsi="Times New Roman" w:cs="Times New Roman"/>
          <w:sz w:val="24"/>
          <w:szCs w:val="24"/>
        </w:rPr>
        <w:t>the ordinal package (</w:t>
      </w:r>
      <w:r w:rsidR="000B2708" w:rsidRPr="00877108">
        <w:rPr>
          <w:rFonts w:ascii="Times New Roman" w:hAnsi="Times New Roman" w:cs="Times New Roman"/>
          <w:sz w:val="24"/>
          <w:szCs w:val="24"/>
        </w:rPr>
        <w:t>Christensen</w:t>
      </w:r>
      <w:r w:rsidR="000B2708">
        <w:rPr>
          <w:rFonts w:ascii="Times New Roman" w:hAnsi="Times New Roman" w:cs="Times New Roman"/>
          <w:sz w:val="24"/>
          <w:szCs w:val="24"/>
        </w:rPr>
        <w:t xml:space="preserve">, 2015). The same fixed effects and approach to </w:t>
      </w:r>
      <w:r w:rsidR="000B2708">
        <w:rPr>
          <w:rFonts w:ascii="Times New Roman" w:hAnsi="Times New Roman" w:cs="Times New Roman"/>
          <w:sz w:val="24"/>
          <w:szCs w:val="24"/>
        </w:rPr>
        <w:lastRenderedPageBreak/>
        <w:t>random structure were used</w:t>
      </w:r>
      <w:r w:rsidR="00E163E6">
        <w:rPr>
          <w:rFonts w:ascii="Times New Roman" w:hAnsi="Times New Roman" w:cs="Times New Roman"/>
          <w:sz w:val="24"/>
          <w:szCs w:val="24"/>
        </w:rPr>
        <w:t xml:space="preserve"> when model</w:t>
      </w:r>
      <w:r w:rsidR="00302E64">
        <w:rPr>
          <w:rFonts w:ascii="Times New Roman" w:hAnsi="Times New Roman" w:cs="Times New Roman"/>
          <w:sz w:val="24"/>
          <w:szCs w:val="24"/>
        </w:rPr>
        <w:t>l</w:t>
      </w:r>
      <w:r w:rsidR="00E163E6">
        <w:rPr>
          <w:rFonts w:ascii="Times New Roman" w:hAnsi="Times New Roman" w:cs="Times New Roman"/>
          <w:sz w:val="24"/>
          <w:szCs w:val="24"/>
        </w:rPr>
        <w:t xml:space="preserve">ing. The results of the models are summarised in </w:t>
      </w:r>
      <w:r w:rsidR="00E163E6" w:rsidRPr="00E163E6">
        <w:rPr>
          <w:rFonts w:ascii="Times New Roman" w:hAnsi="Times New Roman" w:cs="Times New Roman"/>
          <w:sz w:val="24"/>
          <w:szCs w:val="24"/>
          <w:highlight w:val="yellow"/>
        </w:rPr>
        <w:t>Table X</w:t>
      </w:r>
      <w:r w:rsidR="00E163E6">
        <w:rPr>
          <w:rFonts w:ascii="Times New Roman" w:hAnsi="Times New Roman" w:cs="Times New Roman"/>
          <w:sz w:val="24"/>
          <w:szCs w:val="24"/>
        </w:rPr>
        <w:t xml:space="preserve"> and </w:t>
      </w:r>
      <w:r w:rsidR="00E163E6" w:rsidRPr="00E163E6">
        <w:rPr>
          <w:rFonts w:ascii="Times New Roman" w:hAnsi="Times New Roman" w:cs="Times New Roman"/>
          <w:sz w:val="24"/>
          <w:szCs w:val="24"/>
          <w:highlight w:val="yellow"/>
        </w:rPr>
        <w:t>Table XI</w:t>
      </w:r>
      <w:r w:rsidR="00E163E6">
        <w:rPr>
          <w:rFonts w:ascii="Times New Roman" w:hAnsi="Times New Roman" w:cs="Times New Roman"/>
          <w:sz w:val="24"/>
          <w:szCs w:val="24"/>
        </w:rPr>
        <w:t>.</w:t>
      </w:r>
    </w:p>
    <w:p w14:paraId="159662CA" w14:textId="538E6D3A" w:rsidR="00275030" w:rsidRDefault="00275030" w:rsidP="00275030">
      <w:pPr>
        <w:spacing w:after="0" w:line="480" w:lineRule="auto"/>
        <w:jc w:val="both"/>
        <w:rPr>
          <w:rFonts w:ascii="Times New Roman" w:hAnsi="Times New Roman" w:cs="Times New Roman"/>
          <w:b/>
          <w:i/>
          <w:sz w:val="24"/>
          <w:szCs w:val="24"/>
        </w:rPr>
      </w:pPr>
      <w:r w:rsidRPr="002743FE">
        <w:rPr>
          <w:rFonts w:ascii="Times New Roman" w:hAnsi="Times New Roman" w:cs="Times New Roman"/>
          <w:b/>
          <w:i/>
          <w:sz w:val="24"/>
          <w:szCs w:val="24"/>
        </w:rPr>
        <w:t>Solution Rates</w:t>
      </w:r>
    </w:p>
    <w:p w14:paraId="615B0D5E" w14:textId="77777777" w:rsidR="00522590" w:rsidRDefault="00A20AB6" w:rsidP="00275030">
      <w:pPr>
        <w:spacing w:after="0" w:line="480" w:lineRule="auto"/>
        <w:jc w:val="both"/>
        <w:rPr>
          <w:rFonts w:ascii="Times New Roman" w:eastAsia="Times New Roman" w:hAnsi="Times New Roman" w:cs="Times New Roman"/>
          <w:sz w:val="24"/>
          <w:szCs w:val="24"/>
        </w:rPr>
      </w:pPr>
      <w:r w:rsidRPr="00713210">
        <w:rPr>
          <w:rFonts w:ascii="Times New Roman" w:eastAsia="Times New Roman" w:hAnsi="Times New Roman" w:cs="Times New Roman"/>
          <w:sz w:val="24"/>
          <w:szCs w:val="24"/>
          <w:highlight w:val="yellow"/>
        </w:rPr>
        <w:t>Figure 2</w:t>
      </w:r>
      <w:r>
        <w:rPr>
          <w:rFonts w:ascii="Times New Roman" w:eastAsia="Times New Roman" w:hAnsi="Times New Roman" w:cs="Times New Roman"/>
          <w:sz w:val="24"/>
          <w:szCs w:val="24"/>
        </w:rPr>
        <w:t xml:space="preserve"> shows the </w:t>
      </w:r>
      <w:r w:rsidRPr="00713210">
        <w:rPr>
          <w:rFonts w:ascii="Times New Roman" w:eastAsia="Times New Roman" w:hAnsi="Times New Roman" w:cs="Times New Roman"/>
          <w:sz w:val="24"/>
          <w:szCs w:val="24"/>
          <w:highlight w:val="yellow"/>
        </w:rPr>
        <w:t>mean</w:t>
      </w:r>
      <w:r>
        <w:rPr>
          <w:rFonts w:ascii="Times New Roman" w:eastAsia="Times New Roman" w:hAnsi="Times New Roman" w:cs="Times New Roman"/>
          <w:sz w:val="24"/>
          <w:szCs w:val="24"/>
        </w:rPr>
        <w:t xml:space="preserve"> solution rates according to each level of Sound and each level of CRAT problem difficulty. The data indicate a reduction in CRAT solution performance for the Changing-state tone condition in comparison to both the Steady-state tone condition and the Quiet condition. </w:t>
      </w:r>
    </w:p>
    <w:p w14:paraId="21D5A979" w14:textId="7D0C7114" w:rsidR="00302E64" w:rsidRDefault="00D066FB" w:rsidP="00275030">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model that reached convergence included </w:t>
      </w:r>
      <w:r w:rsidR="00284765">
        <w:rPr>
          <w:rFonts w:ascii="Times New Roman" w:eastAsia="Times New Roman" w:hAnsi="Times New Roman" w:cs="Times New Roman"/>
          <w:sz w:val="24"/>
          <w:szCs w:val="24"/>
        </w:rPr>
        <w:t xml:space="preserve">a random intercept for subjects only. </w:t>
      </w:r>
      <w:r w:rsidR="00275030">
        <w:rPr>
          <w:rFonts w:ascii="Times New Roman" w:eastAsia="Times New Roman" w:hAnsi="Times New Roman" w:cs="Times New Roman"/>
          <w:sz w:val="24"/>
          <w:szCs w:val="24"/>
        </w:rPr>
        <w:t xml:space="preserve">The </w:t>
      </w:r>
      <w:r w:rsidR="00302E64">
        <w:rPr>
          <w:rFonts w:ascii="Times New Roman" w:eastAsia="Times New Roman" w:hAnsi="Times New Roman" w:cs="Times New Roman"/>
          <w:sz w:val="24"/>
          <w:szCs w:val="24"/>
        </w:rPr>
        <w:t>analysis</w:t>
      </w:r>
      <w:r w:rsidR="00275030">
        <w:rPr>
          <w:rFonts w:ascii="Times New Roman" w:eastAsia="Times New Roman" w:hAnsi="Times New Roman" w:cs="Times New Roman"/>
          <w:sz w:val="24"/>
          <w:szCs w:val="24"/>
        </w:rPr>
        <w:t xml:space="preserve"> revealed</w:t>
      </w:r>
      <w:r w:rsidR="00275030" w:rsidRPr="002743FE">
        <w:rPr>
          <w:rFonts w:ascii="Times New Roman" w:eastAsia="Times New Roman" w:hAnsi="Times New Roman" w:cs="Times New Roman"/>
          <w:sz w:val="24"/>
          <w:szCs w:val="24"/>
        </w:rPr>
        <w:t xml:space="preserve"> a significant main effect of</w:t>
      </w:r>
      <w:r w:rsidR="00302E64">
        <w:rPr>
          <w:rFonts w:ascii="Times New Roman" w:eastAsia="Times New Roman" w:hAnsi="Times New Roman" w:cs="Times New Roman"/>
          <w:sz w:val="24"/>
          <w:szCs w:val="24"/>
        </w:rPr>
        <w:t xml:space="preserve"> </w:t>
      </w:r>
      <w:r w:rsidR="00302E64" w:rsidRPr="00302E64">
        <w:rPr>
          <w:rFonts w:ascii="Times New Roman" w:eastAsia="Times New Roman" w:hAnsi="Times New Roman" w:cs="Times New Roman"/>
          <w:sz w:val="24"/>
          <w:szCs w:val="24"/>
        </w:rPr>
        <w:t>CRAT problem difficulty, with significantly higher solution rates for the Easy CRAT problems (</w:t>
      </w:r>
      <w:r w:rsidR="00302E64" w:rsidRPr="00302E64">
        <w:rPr>
          <w:rFonts w:ascii="Times New Roman" w:eastAsia="Times New Roman" w:hAnsi="Times New Roman" w:cs="Times New Roman"/>
          <w:sz w:val="24"/>
          <w:szCs w:val="24"/>
          <w:highlight w:val="yellow"/>
        </w:rPr>
        <w:t>M = .44, SE = .03</w:t>
      </w:r>
      <w:r w:rsidR="00302E64" w:rsidRPr="00302E64">
        <w:rPr>
          <w:rFonts w:ascii="Times New Roman" w:eastAsia="Times New Roman" w:hAnsi="Times New Roman" w:cs="Times New Roman"/>
          <w:sz w:val="24"/>
          <w:szCs w:val="24"/>
        </w:rPr>
        <w:t>) in comparison to the Difficult CRAT problems (</w:t>
      </w:r>
      <w:r w:rsidR="00302E64" w:rsidRPr="00302E64">
        <w:rPr>
          <w:rFonts w:ascii="Times New Roman" w:eastAsia="Times New Roman" w:hAnsi="Times New Roman" w:cs="Times New Roman"/>
          <w:sz w:val="24"/>
          <w:szCs w:val="24"/>
          <w:highlight w:val="yellow"/>
        </w:rPr>
        <w:t>M = .24, SE = .03</w:t>
      </w:r>
      <w:r w:rsidR="00302E64" w:rsidRPr="00302E64">
        <w:rPr>
          <w:rFonts w:ascii="Times New Roman" w:eastAsia="Times New Roman" w:hAnsi="Times New Roman" w:cs="Times New Roman"/>
          <w:sz w:val="24"/>
          <w:szCs w:val="24"/>
        </w:rPr>
        <w:t>).</w:t>
      </w:r>
      <w:r w:rsidR="00A20AB6">
        <w:rPr>
          <w:rFonts w:ascii="Times New Roman" w:eastAsia="Times New Roman" w:hAnsi="Times New Roman" w:cs="Times New Roman"/>
          <w:sz w:val="24"/>
          <w:szCs w:val="24"/>
        </w:rPr>
        <w:t xml:space="preserve"> Furthermore, </w:t>
      </w:r>
      <w:r w:rsidR="00A20AB6">
        <w:rPr>
          <w:rFonts w:ascii="Times New Roman" w:hAnsi="Times New Roman" w:cs="Times New Roman"/>
          <w:sz w:val="24"/>
          <w:szCs w:val="24"/>
        </w:rPr>
        <w:t>significantly more problems were solved in the Steady-</w:t>
      </w:r>
      <w:r w:rsidR="00A20AB6" w:rsidRPr="002743FE">
        <w:rPr>
          <w:rFonts w:ascii="Times New Roman" w:hAnsi="Times New Roman" w:cs="Times New Roman"/>
          <w:sz w:val="24"/>
          <w:szCs w:val="24"/>
        </w:rPr>
        <w:t>state tone condition (</w:t>
      </w:r>
      <w:r w:rsidR="00A20AB6" w:rsidRPr="00A20AB6">
        <w:rPr>
          <w:rFonts w:ascii="Times New Roman" w:hAnsi="Times New Roman" w:cs="Times New Roman"/>
          <w:i/>
          <w:iCs/>
          <w:sz w:val="24"/>
          <w:szCs w:val="24"/>
          <w:highlight w:val="yellow"/>
        </w:rPr>
        <w:t>M</w:t>
      </w:r>
      <w:r w:rsidR="00A20AB6" w:rsidRPr="00A20AB6">
        <w:rPr>
          <w:rFonts w:ascii="Times New Roman" w:hAnsi="Times New Roman" w:cs="Times New Roman"/>
          <w:sz w:val="24"/>
          <w:szCs w:val="24"/>
          <w:highlight w:val="yellow"/>
        </w:rPr>
        <w:t xml:space="preserve"> = .36, </w:t>
      </w:r>
      <w:r w:rsidR="00A20AB6" w:rsidRPr="00A20AB6">
        <w:rPr>
          <w:rFonts w:ascii="Times New Roman" w:hAnsi="Times New Roman" w:cs="Times New Roman"/>
          <w:i/>
          <w:iCs/>
          <w:sz w:val="24"/>
          <w:szCs w:val="24"/>
          <w:highlight w:val="yellow"/>
        </w:rPr>
        <w:t>SE</w:t>
      </w:r>
      <w:r w:rsidR="00A20AB6" w:rsidRPr="00A20AB6">
        <w:rPr>
          <w:rFonts w:ascii="Times New Roman" w:hAnsi="Times New Roman" w:cs="Times New Roman"/>
          <w:sz w:val="24"/>
          <w:szCs w:val="24"/>
          <w:highlight w:val="yellow"/>
        </w:rPr>
        <w:t xml:space="preserve"> = .04</w:t>
      </w:r>
      <w:r w:rsidR="00A20AB6">
        <w:rPr>
          <w:rFonts w:ascii="Times New Roman" w:hAnsi="Times New Roman" w:cs="Times New Roman"/>
          <w:sz w:val="24"/>
          <w:szCs w:val="24"/>
        </w:rPr>
        <w:t>) in comparison to the Changing-</w:t>
      </w:r>
      <w:r w:rsidR="00A20AB6" w:rsidRPr="002743FE">
        <w:rPr>
          <w:rFonts w:ascii="Times New Roman" w:hAnsi="Times New Roman" w:cs="Times New Roman"/>
          <w:sz w:val="24"/>
          <w:szCs w:val="24"/>
        </w:rPr>
        <w:t>state tone condition (</w:t>
      </w:r>
      <w:r w:rsidR="00A20AB6" w:rsidRPr="00A20AB6">
        <w:rPr>
          <w:rFonts w:ascii="Times New Roman" w:hAnsi="Times New Roman" w:cs="Times New Roman"/>
          <w:i/>
          <w:iCs/>
          <w:sz w:val="24"/>
          <w:szCs w:val="24"/>
          <w:highlight w:val="yellow"/>
        </w:rPr>
        <w:t>M</w:t>
      </w:r>
      <w:r w:rsidR="00A20AB6" w:rsidRPr="00A20AB6">
        <w:rPr>
          <w:rFonts w:ascii="Times New Roman" w:hAnsi="Times New Roman" w:cs="Times New Roman"/>
          <w:sz w:val="24"/>
          <w:szCs w:val="24"/>
          <w:highlight w:val="yellow"/>
        </w:rPr>
        <w:t xml:space="preserve"> = .29, </w:t>
      </w:r>
      <w:r w:rsidR="00A20AB6" w:rsidRPr="00A20AB6">
        <w:rPr>
          <w:rFonts w:ascii="Times New Roman" w:hAnsi="Times New Roman" w:cs="Times New Roman"/>
          <w:i/>
          <w:iCs/>
          <w:sz w:val="24"/>
          <w:szCs w:val="24"/>
          <w:highlight w:val="yellow"/>
        </w:rPr>
        <w:t>SE</w:t>
      </w:r>
      <w:r w:rsidR="00A20AB6" w:rsidRPr="00A20AB6">
        <w:rPr>
          <w:rFonts w:ascii="Times New Roman" w:hAnsi="Times New Roman" w:cs="Times New Roman"/>
          <w:sz w:val="24"/>
          <w:szCs w:val="24"/>
          <w:highlight w:val="yellow"/>
        </w:rPr>
        <w:t xml:space="preserve"> = .03</w:t>
      </w:r>
      <w:r w:rsidR="00A20AB6" w:rsidRPr="002743FE">
        <w:rPr>
          <w:rFonts w:ascii="Times New Roman" w:hAnsi="Times New Roman" w:cs="Times New Roman"/>
          <w:sz w:val="24"/>
          <w:szCs w:val="24"/>
        </w:rPr>
        <w:t xml:space="preserve">). There was no significant difference </w:t>
      </w:r>
      <w:r w:rsidR="00A20AB6">
        <w:rPr>
          <w:rFonts w:ascii="Times New Roman" w:hAnsi="Times New Roman" w:cs="Times New Roman"/>
          <w:sz w:val="24"/>
          <w:szCs w:val="24"/>
        </w:rPr>
        <w:t xml:space="preserve">in the solution rate for problems </w:t>
      </w:r>
      <w:r w:rsidR="00A20AB6" w:rsidRPr="002743FE">
        <w:rPr>
          <w:rFonts w:ascii="Times New Roman" w:hAnsi="Times New Roman" w:cs="Times New Roman"/>
          <w:sz w:val="24"/>
          <w:szCs w:val="24"/>
        </w:rPr>
        <w:t>in</w:t>
      </w:r>
      <w:r w:rsidR="00A20AB6">
        <w:rPr>
          <w:rFonts w:ascii="Times New Roman" w:hAnsi="Times New Roman" w:cs="Times New Roman"/>
          <w:sz w:val="24"/>
          <w:szCs w:val="24"/>
        </w:rPr>
        <w:t xml:space="preserve"> the Quiet condition and Steady-</w:t>
      </w:r>
      <w:r w:rsidR="00A20AB6" w:rsidRPr="002743FE">
        <w:rPr>
          <w:rFonts w:ascii="Times New Roman" w:hAnsi="Times New Roman" w:cs="Times New Roman"/>
          <w:sz w:val="24"/>
          <w:szCs w:val="24"/>
        </w:rPr>
        <w:t xml:space="preserve">state tone </w:t>
      </w:r>
      <w:r w:rsidR="00A20AB6">
        <w:rPr>
          <w:rFonts w:ascii="Times New Roman" w:hAnsi="Times New Roman" w:cs="Times New Roman"/>
          <w:sz w:val="24"/>
          <w:szCs w:val="24"/>
        </w:rPr>
        <w:t>condition</w:t>
      </w:r>
      <w:r w:rsidR="00A20AB6" w:rsidRPr="002743FE">
        <w:rPr>
          <w:rFonts w:ascii="Times New Roman" w:hAnsi="Times New Roman" w:cs="Times New Roman"/>
          <w:sz w:val="24"/>
          <w:szCs w:val="24"/>
        </w:rPr>
        <w:t>.</w:t>
      </w:r>
      <w:r w:rsidR="00A20AB6">
        <w:rPr>
          <w:rFonts w:ascii="Times New Roman" w:hAnsi="Times New Roman" w:cs="Times New Roman"/>
          <w:sz w:val="24"/>
          <w:szCs w:val="24"/>
        </w:rPr>
        <w:t xml:space="preserve"> </w:t>
      </w:r>
      <w:r w:rsidR="00A20AB6" w:rsidRPr="00A20AB6">
        <w:rPr>
          <w:rFonts w:ascii="Times New Roman" w:hAnsi="Times New Roman" w:cs="Times New Roman"/>
          <w:sz w:val="24"/>
          <w:szCs w:val="24"/>
        </w:rPr>
        <w:t xml:space="preserve">There was no significant CRAT problem difficulty </w:t>
      </w:r>
      <w:r w:rsidR="00A20AB6">
        <w:rPr>
          <w:rFonts w:ascii="Times New Roman" w:hAnsi="Times New Roman" w:cs="Times New Roman"/>
          <w:sz w:val="24"/>
          <w:szCs w:val="24"/>
        </w:rPr>
        <w:t xml:space="preserve">x Sound </w:t>
      </w:r>
      <w:r w:rsidR="00A20AB6" w:rsidRPr="00A20AB6">
        <w:rPr>
          <w:rFonts w:ascii="Times New Roman" w:hAnsi="Times New Roman" w:cs="Times New Roman"/>
          <w:sz w:val="24"/>
          <w:szCs w:val="24"/>
        </w:rPr>
        <w:t>interaction</w:t>
      </w:r>
      <w:r w:rsidR="00A20AB6">
        <w:rPr>
          <w:rFonts w:ascii="Times New Roman" w:hAnsi="Times New Roman" w:cs="Times New Roman"/>
          <w:sz w:val="24"/>
          <w:szCs w:val="24"/>
        </w:rPr>
        <w:t>.</w:t>
      </w:r>
    </w:p>
    <w:p w14:paraId="612125BE" w14:textId="7587AB3E" w:rsidR="00275030" w:rsidRDefault="00275030"/>
    <w:p w14:paraId="43F9B93C" w14:textId="77777777" w:rsidR="00275030" w:rsidRPr="002743FE" w:rsidRDefault="00275030" w:rsidP="00275030">
      <w:pPr>
        <w:spacing w:after="0" w:line="480" w:lineRule="auto"/>
        <w:jc w:val="center"/>
        <w:rPr>
          <w:rFonts w:ascii="Times New Roman" w:hAnsi="Times New Roman" w:cs="Times New Roman"/>
          <w:b/>
          <w:sz w:val="24"/>
          <w:szCs w:val="24"/>
        </w:rPr>
      </w:pPr>
      <w:r w:rsidRPr="002743FE">
        <w:rPr>
          <w:rFonts w:ascii="Times New Roman" w:hAnsi="Times New Roman" w:cs="Times New Roman"/>
          <w:b/>
          <w:sz w:val="24"/>
          <w:szCs w:val="24"/>
        </w:rPr>
        <w:t>Experiment 3</w:t>
      </w:r>
    </w:p>
    <w:p w14:paraId="01DF44FD" w14:textId="77777777" w:rsidR="00275030" w:rsidRPr="002743FE" w:rsidRDefault="00275030" w:rsidP="00275030">
      <w:pPr>
        <w:spacing w:after="0" w:line="480" w:lineRule="auto"/>
        <w:jc w:val="center"/>
        <w:rPr>
          <w:rFonts w:ascii="Times New Roman" w:hAnsi="Times New Roman" w:cs="Times New Roman"/>
          <w:b/>
          <w:sz w:val="24"/>
          <w:szCs w:val="24"/>
        </w:rPr>
      </w:pPr>
      <w:r w:rsidRPr="002743FE">
        <w:rPr>
          <w:rFonts w:ascii="Times New Roman" w:hAnsi="Times New Roman" w:cs="Times New Roman"/>
          <w:b/>
          <w:sz w:val="24"/>
          <w:szCs w:val="24"/>
        </w:rPr>
        <w:t>Results</w:t>
      </w:r>
    </w:p>
    <w:p w14:paraId="6ABCD6A9" w14:textId="3EBCDF60" w:rsidR="000C082E" w:rsidRDefault="000C082E" w:rsidP="00275030">
      <w:pPr>
        <w:spacing w:after="0" w:line="480" w:lineRule="auto"/>
        <w:rPr>
          <w:rFonts w:ascii="Times New Roman" w:hAnsi="Times New Roman" w:cs="Times New Roman"/>
          <w:b/>
          <w:i/>
          <w:sz w:val="24"/>
          <w:szCs w:val="24"/>
        </w:rPr>
      </w:pPr>
      <w:r>
        <w:rPr>
          <w:rFonts w:ascii="Times New Roman" w:hAnsi="Times New Roman" w:cs="Times New Roman"/>
          <w:sz w:val="24"/>
          <w:szCs w:val="24"/>
        </w:rPr>
        <w:t>Consistent with</w:t>
      </w:r>
      <w:r w:rsidRPr="000C082E">
        <w:rPr>
          <w:rFonts w:ascii="Times New Roman" w:hAnsi="Times New Roman" w:cs="Times New Roman"/>
          <w:sz w:val="24"/>
          <w:szCs w:val="24"/>
        </w:rPr>
        <w:t xml:space="preserve"> Experiment 1</w:t>
      </w:r>
      <w:r>
        <w:rPr>
          <w:rFonts w:ascii="Times New Roman" w:hAnsi="Times New Roman" w:cs="Times New Roman"/>
          <w:sz w:val="24"/>
          <w:szCs w:val="24"/>
        </w:rPr>
        <w:t xml:space="preserve"> and in Experiment 2</w:t>
      </w:r>
      <w:r w:rsidRPr="000C082E">
        <w:rPr>
          <w:rFonts w:ascii="Times New Roman" w:hAnsi="Times New Roman" w:cs="Times New Roman"/>
          <w:sz w:val="24"/>
          <w:szCs w:val="24"/>
        </w:rPr>
        <w:t xml:space="preserve">, we </w:t>
      </w:r>
      <w:r>
        <w:rPr>
          <w:rFonts w:ascii="Times New Roman" w:hAnsi="Times New Roman" w:cs="Times New Roman"/>
          <w:sz w:val="24"/>
          <w:szCs w:val="24"/>
        </w:rPr>
        <w:t>analysed the data in R with</w:t>
      </w:r>
      <w:r w:rsidRPr="000C082E">
        <w:rPr>
          <w:rFonts w:ascii="Times New Roman" w:hAnsi="Times New Roman" w:cs="Times New Roman"/>
          <w:sz w:val="24"/>
          <w:szCs w:val="24"/>
        </w:rPr>
        <w:t xml:space="preserve"> </w:t>
      </w:r>
      <w:proofErr w:type="spellStart"/>
      <w:r w:rsidRPr="000C082E">
        <w:rPr>
          <w:rFonts w:ascii="Times New Roman" w:hAnsi="Times New Roman" w:cs="Times New Roman"/>
          <w:sz w:val="24"/>
          <w:szCs w:val="24"/>
        </w:rPr>
        <w:t>glme</w:t>
      </w:r>
      <w:proofErr w:type="spellEnd"/>
      <w:r w:rsidRPr="000C082E">
        <w:rPr>
          <w:rFonts w:ascii="Times New Roman" w:hAnsi="Times New Roman" w:cs="Times New Roman"/>
          <w:sz w:val="24"/>
          <w:szCs w:val="24"/>
        </w:rPr>
        <w:t xml:space="preserve"> models </w:t>
      </w:r>
      <w:r>
        <w:rPr>
          <w:rFonts w:ascii="Times New Roman" w:hAnsi="Times New Roman" w:cs="Times New Roman"/>
          <w:sz w:val="24"/>
          <w:szCs w:val="24"/>
        </w:rPr>
        <w:t>(</w:t>
      </w:r>
      <w:r w:rsidRPr="000C082E">
        <w:rPr>
          <w:rFonts w:ascii="Times New Roman" w:hAnsi="Times New Roman" w:cs="Times New Roman"/>
          <w:sz w:val="24"/>
          <w:szCs w:val="24"/>
        </w:rPr>
        <w:t>“</w:t>
      </w:r>
      <w:proofErr w:type="spellStart"/>
      <w:r w:rsidRPr="000C082E">
        <w:rPr>
          <w:rFonts w:ascii="Times New Roman" w:hAnsi="Times New Roman" w:cs="Times New Roman"/>
          <w:sz w:val="24"/>
          <w:szCs w:val="24"/>
        </w:rPr>
        <w:t>glmer</w:t>
      </w:r>
      <w:proofErr w:type="spellEnd"/>
      <w:r w:rsidRPr="000C082E">
        <w:rPr>
          <w:rFonts w:ascii="Times New Roman" w:hAnsi="Times New Roman" w:cs="Times New Roman"/>
          <w:sz w:val="24"/>
          <w:szCs w:val="24"/>
        </w:rPr>
        <w:t>” function from the lme4 package</w:t>
      </w:r>
      <w:r>
        <w:rPr>
          <w:rFonts w:ascii="Times New Roman" w:hAnsi="Times New Roman" w:cs="Times New Roman"/>
          <w:sz w:val="24"/>
          <w:szCs w:val="24"/>
        </w:rPr>
        <w:t xml:space="preserve">; </w:t>
      </w:r>
      <w:r w:rsidRPr="000C082E">
        <w:rPr>
          <w:rFonts w:ascii="Times New Roman" w:hAnsi="Times New Roman" w:cs="Times New Roman"/>
          <w:sz w:val="24"/>
          <w:szCs w:val="24"/>
        </w:rPr>
        <w:t xml:space="preserve">Bates, </w:t>
      </w:r>
      <w:proofErr w:type="spellStart"/>
      <w:r w:rsidRPr="000C082E">
        <w:rPr>
          <w:rFonts w:ascii="Times New Roman" w:hAnsi="Times New Roman" w:cs="Times New Roman"/>
          <w:sz w:val="24"/>
          <w:szCs w:val="24"/>
        </w:rPr>
        <w:t>Mächler</w:t>
      </w:r>
      <w:proofErr w:type="spellEnd"/>
      <w:r w:rsidRPr="000C082E">
        <w:rPr>
          <w:rFonts w:ascii="Times New Roman" w:hAnsi="Times New Roman" w:cs="Times New Roman"/>
          <w:sz w:val="24"/>
          <w:szCs w:val="24"/>
        </w:rPr>
        <w:t xml:space="preserve">, </w:t>
      </w:r>
      <w:proofErr w:type="spellStart"/>
      <w:r w:rsidRPr="000C082E">
        <w:rPr>
          <w:rFonts w:ascii="Times New Roman" w:hAnsi="Times New Roman" w:cs="Times New Roman"/>
          <w:sz w:val="24"/>
          <w:szCs w:val="24"/>
        </w:rPr>
        <w:t>Bolker</w:t>
      </w:r>
      <w:proofErr w:type="spellEnd"/>
      <w:r w:rsidRPr="000C082E">
        <w:rPr>
          <w:rFonts w:ascii="Times New Roman" w:hAnsi="Times New Roman" w:cs="Times New Roman"/>
          <w:sz w:val="24"/>
          <w:szCs w:val="24"/>
        </w:rPr>
        <w:t>, &amp; Walker, 2015)</w:t>
      </w:r>
      <w:r>
        <w:rPr>
          <w:rFonts w:ascii="Times New Roman" w:hAnsi="Times New Roman" w:cs="Times New Roman"/>
          <w:sz w:val="24"/>
          <w:szCs w:val="24"/>
        </w:rPr>
        <w:t xml:space="preserve"> for the solution rates,</w:t>
      </w:r>
      <w:r w:rsidRPr="000C082E">
        <w:rPr>
          <w:rFonts w:ascii="Times New Roman" w:hAnsi="Times New Roman" w:cs="Times New Roman"/>
          <w:sz w:val="24"/>
          <w:szCs w:val="24"/>
        </w:rPr>
        <w:t xml:space="preserve"> and </w:t>
      </w:r>
      <w:proofErr w:type="spellStart"/>
      <w:r w:rsidRPr="000C082E">
        <w:rPr>
          <w:rFonts w:ascii="Times New Roman" w:hAnsi="Times New Roman" w:cs="Times New Roman"/>
          <w:sz w:val="24"/>
          <w:szCs w:val="24"/>
        </w:rPr>
        <w:t>clm</w:t>
      </w:r>
      <w:proofErr w:type="spellEnd"/>
      <w:r w:rsidRPr="000C082E">
        <w:rPr>
          <w:rFonts w:ascii="Times New Roman" w:hAnsi="Times New Roman" w:cs="Times New Roman"/>
          <w:sz w:val="24"/>
          <w:szCs w:val="24"/>
        </w:rPr>
        <w:t xml:space="preserve"> models </w:t>
      </w:r>
      <w:r>
        <w:rPr>
          <w:rFonts w:ascii="Times New Roman" w:hAnsi="Times New Roman" w:cs="Times New Roman"/>
          <w:sz w:val="24"/>
          <w:szCs w:val="24"/>
        </w:rPr>
        <w:t>(</w:t>
      </w:r>
      <w:r w:rsidRPr="000C082E">
        <w:rPr>
          <w:rFonts w:ascii="Times New Roman" w:hAnsi="Times New Roman" w:cs="Times New Roman"/>
          <w:sz w:val="24"/>
          <w:szCs w:val="24"/>
        </w:rPr>
        <w:t xml:space="preserve"> “</w:t>
      </w:r>
      <w:proofErr w:type="spellStart"/>
      <w:r w:rsidRPr="000C082E">
        <w:rPr>
          <w:rFonts w:ascii="Times New Roman" w:hAnsi="Times New Roman" w:cs="Times New Roman"/>
          <w:sz w:val="24"/>
          <w:szCs w:val="24"/>
        </w:rPr>
        <w:t>clmm</w:t>
      </w:r>
      <w:proofErr w:type="spellEnd"/>
      <w:r w:rsidRPr="000C082E">
        <w:rPr>
          <w:rFonts w:ascii="Times New Roman" w:hAnsi="Times New Roman" w:cs="Times New Roman"/>
          <w:sz w:val="24"/>
          <w:szCs w:val="24"/>
        </w:rPr>
        <w:t>” function from the ordinal package</w:t>
      </w:r>
      <w:r>
        <w:rPr>
          <w:rFonts w:ascii="Times New Roman" w:hAnsi="Times New Roman" w:cs="Times New Roman"/>
          <w:sz w:val="24"/>
          <w:szCs w:val="24"/>
        </w:rPr>
        <w:t xml:space="preserve">, </w:t>
      </w:r>
      <w:r w:rsidRPr="000C082E">
        <w:rPr>
          <w:rFonts w:ascii="Times New Roman" w:hAnsi="Times New Roman" w:cs="Times New Roman"/>
          <w:sz w:val="24"/>
          <w:szCs w:val="24"/>
        </w:rPr>
        <w:t>Christensen, 2015)</w:t>
      </w:r>
      <w:r>
        <w:rPr>
          <w:rFonts w:ascii="Times New Roman" w:hAnsi="Times New Roman" w:cs="Times New Roman"/>
          <w:sz w:val="24"/>
          <w:szCs w:val="24"/>
        </w:rPr>
        <w:t xml:space="preserve"> for the self-reported solution strategies</w:t>
      </w:r>
      <w:r w:rsidRPr="000C082E">
        <w:rPr>
          <w:rFonts w:ascii="Times New Roman" w:hAnsi="Times New Roman" w:cs="Times New Roman"/>
          <w:sz w:val="24"/>
          <w:szCs w:val="24"/>
        </w:rPr>
        <w:t xml:space="preserve">. The same </w:t>
      </w:r>
      <w:r>
        <w:rPr>
          <w:rFonts w:ascii="Times New Roman" w:hAnsi="Times New Roman" w:cs="Times New Roman"/>
          <w:sz w:val="24"/>
          <w:szCs w:val="24"/>
        </w:rPr>
        <w:t xml:space="preserve">Difficulty and Sound conditions were treated as </w:t>
      </w:r>
      <w:r w:rsidRPr="000C082E">
        <w:rPr>
          <w:rFonts w:ascii="Times New Roman" w:hAnsi="Times New Roman" w:cs="Times New Roman"/>
          <w:sz w:val="24"/>
          <w:szCs w:val="24"/>
        </w:rPr>
        <w:t>fixed effects</w:t>
      </w:r>
      <w:r>
        <w:rPr>
          <w:rFonts w:ascii="Times New Roman" w:hAnsi="Times New Roman" w:cs="Times New Roman"/>
          <w:sz w:val="24"/>
          <w:szCs w:val="24"/>
        </w:rPr>
        <w:t xml:space="preserve">, and the same general </w:t>
      </w:r>
      <w:r w:rsidRPr="000C082E">
        <w:rPr>
          <w:rFonts w:ascii="Times New Roman" w:hAnsi="Times New Roman" w:cs="Times New Roman"/>
          <w:sz w:val="24"/>
          <w:szCs w:val="24"/>
        </w:rPr>
        <w:t xml:space="preserve">approach </w:t>
      </w:r>
      <w:r>
        <w:rPr>
          <w:rFonts w:ascii="Times New Roman" w:hAnsi="Times New Roman" w:cs="Times New Roman"/>
          <w:sz w:val="24"/>
          <w:szCs w:val="24"/>
        </w:rPr>
        <w:t>adopted to build and then trim the</w:t>
      </w:r>
      <w:r w:rsidRPr="000C082E">
        <w:rPr>
          <w:rFonts w:ascii="Times New Roman" w:hAnsi="Times New Roman" w:cs="Times New Roman"/>
          <w:sz w:val="24"/>
          <w:szCs w:val="24"/>
        </w:rPr>
        <w:t xml:space="preserve"> random structure. </w:t>
      </w:r>
      <w:r w:rsidR="006F3063">
        <w:rPr>
          <w:rFonts w:ascii="Times New Roman" w:hAnsi="Times New Roman" w:cs="Times New Roman"/>
          <w:sz w:val="24"/>
          <w:szCs w:val="24"/>
        </w:rPr>
        <w:t xml:space="preserve">As in Experiment 1, post hoc comparisons of estimated marginal means with Tukey adjustment were performed with </w:t>
      </w:r>
      <w:proofErr w:type="spellStart"/>
      <w:r w:rsidR="006F3063" w:rsidRPr="00EC5BDB">
        <w:rPr>
          <w:rFonts w:ascii="Times New Roman" w:hAnsi="Times New Roman" w:cs="Times New Roman"/>
          <w:sz w:val="24"/>
          <w:szCs w:val="24"/>
        </w:rPr>
        <w:t>emmeans</w:t>
      </w:r>
      <w:proofErr w:type="spellEnd"/>
      <w:r w:rsidR="006F3063">
        <w:rPr>
          <w:rFonts w:ascii="Times New Roman" w:hAnsi="Times New Roman" w:cs="Times New Roman"/>
          <w:sz w:val="24"/>
          <w:szCs w:val="24"/>
        </w:rPr>
        <w:t xml:space="preserve"> package (</w:t>
      </w:r>
      <w:proofErr w:type="spellStart"/>
      <w:r w:rsidR="006F3063">
        <w:rPr>
          <w:rFonts w:ascii="Times New Roman" w:hAnsi="Times New Roman" w:cs="Times New Roman"/>
          <w:sz w:val="24"/>
          <w:szCs w:val="24"/>
        </w:rPr>
        <w:t>Lenth</w:t>
      </w:r>
      <w:proofErr w:type="spellEnd"/>
      <w:r w:rsidR="006F3063">
        <w:rPr>
          <w:rFonts w:ascii="Times New Roman" w:hAnsi="Times New Roman" w:cs="Times New Roman"/>
          <w:sz w:val="24"/>
          <w:szCs w:val="24"/>
        </w:rPr>
        <w:t xml:space="preserve"> et al., </w:t>
      </w:r>
      <w:commentRangeStart w:id="9"/>
      <w:r w:rsidR="006F3063">
        <w:rPr>
          <w:rFonts w:ascii="Times New Roman" w:hAnsi="Times New Roman" w:cs="Times New Roman"/>
          <w:sz w:val="24"/>
          <w:szCs w:val="24"/>
        </w:rPr>
        <w:lastRenderedPageBreak/>
        <w:t>2018</w:t>
      </w:r>
      <w:commentRangeEnd w:id="9"/>
      <w:r w:rsidR="006F3063">
        <w:rPr>
          <w:rStyle w:val="CommentReference"/>
        </w:rPr>
        <w:commentReference w:id="9"/>
      </w:r>
      <w:r w:rsidR="006F3063">
        <w:rPr>
          <w:rFonts w:ascii="Times New Roman" w:hAnsi="Times New Roman" w:cs="Times New Roman"/>
          <w:sz w:val="24"/>
          <w:szCs w:val="24"/>
        </w:rPr>
        <w:t xml:space="preserve">) in R on any significant </w:t>
      </w:r>
      <w:r w:rsidR="00E90055">
        <w:rPr>
          <w:rFonts w:ascii="Times New Roman" w:hAnsi="Times New Roman" w:cs="Times New Roman"/>
          <w:sz w:val="24"/>
          <w:szCs w:val="24"/>
        </w:rPr>
        <w:t>interaction</w:t>
      </w:r>
      <w:r w:rsidR="006F3063">
        <w:rPr>
          <w:rFonts w:ascii="Times New Roman" w:hAnsi="Times New Roman" w:cs="Times New Roman"/>
          <w:sz w:val="24"/>
          <w:szCs w:val="24"/>
        </w:rPr>
        <w:t xml:space="preserve"> observed in the </w:t>
      </w:r>
      <w:proofErr w:type="spellStart"/>
      <w:r w:rsidR="006F3063">
        <w:rPr>
          <w:rFonts w:ascii="Times New Roman" w:hAnsi="Times New Roman" w:cs="Times New Roman"/>
          <w:sz w:val="24"/>
          <w:szCs w:val="24"/>
        </w:rPr>
        <w:t>clm</w:t>
      </w:r>
      <w:proofErr w:type="spellEnd"/>
      <w:r w:rsidR="006F3063">
        <w:rPr>
          <w:rFonts w:ascii="Times New Roman" w:hAnsi="Times New Roman" w:cs="Times New Roman"/>
          <w:sz w:val="24"/>
          <w:szCs w:val="24"/>
        </w:rPr>
        <w:t xml:space="preserve"> model.</w:t>
      </w:r>
      <w:r w:rsidR="00733E87">
        <w:rPr>
          <w:rFonts w:ascii="Times New Roman" w:hAnsi="Times New Roman" w:cs="Times New Roman"/>
          <w:sz w:val="24"/>
          <w:szCs w:val="24"/>
        </w:rPr>
        <w:t xml:space="preserve"> </w:t>
      </w:r>
      <w:r w:rsidRPr="000C082E">
        <w:rPr>
          <w:rFonts w:ascii="Times New Roman" w:hAnsi="Times New Roman" w:cs="Times New Roman"/>
          <w:sz w:val="24"/>
          <w:szCs w:val="24"/>
        </w:rPr>
        <w:t xml:space="preserve">The results of the models are </w:t>
      </w:r>
      <w:r>
        <w:rPr>
          <w:rFonts w:ascii="Times New Roman" w:hAnsi="Times New Roman" w:cs="Times New Roman"/>
          <w:sz w:val="24"/>
          <w:szCs w:val="24"/>
        </w:rPr>
        <w:t>shown</w:t>
      </w:r>
      <w:r w:rsidRPr="000C082E">
        <w:rPr>
          <w:rFonts w:ascii="Times New Roman" w:hAnsi="Times New Roman" w:cs="Times New Roman"/>
          <w:sz w:val="24"/>
          <w:szCs w:val="24"/>
        </w:rPr>
        <w:t xml:space="preserve"> in </w:t>
      </w:r>
      <w:r w:rsidRPr="008E7C11">
        <w:rPr>
          <w:rFonts w:ascii="Times New Roman" w:hAnsi="Times New Roman" w:cs="Times New Roman"/>
          <w:sz w:val="24"/>
          <w:szCs w:val="24"/>
          <w:highlight w:val="yellow"/>
        </w:rPr>
        <w:t>Table X</w:t>
      </w:r>
      <w:r w:rsidRPr="000C082E">
        <w:rPr>
          <w:rFonts w:ascii="Times New Roman" w:hAnsi="Times New Roman" w:cs="Times New Roman"/>
          <w:sz w:val="24"/>
          <w:szCs w:val="24"/>
        </w:rPr>
        <w:t xml:space="preserve"> and </w:t>
      </w:r>
      <w:r w:rsidRPr="008E7C11">
        <w:rPr>
          <w:rFonts w:ascii="Times New Roman" w:hAnsi="Times New Roman" w:cs="Times New Roman"/>
          <w:sz w:val="24"/>
          <w:szCs w:val="24"/>
          <w:highlight w:val="yellow"/>
        </w:rPr>
        <w:t>Table XI</w:t>
      </w:r>
      <w:r w:rsidRPr="000C082E">
        <w:rPr>
          <w:rFonts w:ascii="Times New Roman" w:hAnsi="Times New Roman" w:cs="Times New Roman"/>
          <w:sz w:val="24"/>
          <w:szCs w:val="24"/>
        </w:rPr>
        <w:t>.</w:t>
      </w:r>
    </w:p>
    <w:p w14:paraId="083C00EE" w14:textId="468B5807" w:rsidR="00275030" w:rsidRPr="002743FE" w:rsidRDefault="00275030" w:rsidP="00275030">
      <w:pPr>
        <w:spacing w:after="0" w:line="480" w:lineRule="auto"/>
        <w:rPr>
          <w:rFonts w:ascii="Times New Roman" w:hAnsi="Times New Roman" w:cs="Times New Roman"/>
          <w:b/>
          <w:i/>
          <w:sz w:val="24"/>
          <w:szCs w:val="24"/>
        </w:rPr>
      </w:pPr>
      <w:r w:rsidRPr="002743FE">
        <w:rPr>
          <w:rFonts w:ascii="Times New Roman" w:hAnsi="Times New Roman" w:cs="Times New Roman"/>
          <w:b/>
          <w:i/>
          <w:sz w:val="24"/>
          <w:szCs w:val="24"/>
        </w:rPr>
        <w:t>Solution Rates</w:t>
      </w:r>
    </w:p>
    <w:p w14:paraId="183F0C7A" w14:textId="77777777" w:rsidR="003D3D94" w:rsidRDefault="00275030" w:rsidP="003D3D94">
      <w:pPr>
        <w:spacing w:after="0" w:line="480" w:lineRule="auto"/>
        <w:ind w:firstLine="720"/>
        <w:jc w:val="both"/>
        <w:rPr>
          <w:rFonts w:ascii="Times New Roman" w:eastAsia="Times New Roman" w:hAnsi="Times New Roman" w:cs="Times New Roman"/>
          <w:sz w:val="24"/>
          <w:szCs w:val="24"/>
        </w:rPr>
      </w:pPr>
      <w:r w:rsidRPr="003D3D94">
        <w:rPr>
          <w:rFonts w:ascii="Times New Roman" w:eastAsia="Times New Roman" w:hAnsi="Times New Roman" w:cs="Times New Roman"/>
          <w:sz w:val="24"/>
          <w:szCs w:val="24"/>
          <w:highlight w:val="yellow"/>
        </w:rPr>
        <w:t>Figure 3</w:t>
      </w:r>
      <w:r>
        <w:rPr>
          <w:rFonts w:ascii="Times New Roman" w:eastAsia="Times New Roman" w:hAnsi="Times New Roman" w:cs="Times New Roman"/>
          <w:sz w:val="24"/>
          <w:szCs w:val="24"/>
        </w:rPr>
        <w:t xml:space="preserve"> shows the pattern of findings for the solution rates in Experiment 3. It is apparent that meaningful speech appeared to be detrimental to CRAT performance relative to the meaningless speech and quiet conditions. In addition, the data seem to indicate that meaningless speech also led to worse CRAT performance than the quiet condition.</w:t>
      </w:r>
    </w:p>
    <w:p w14:paraId="7ED7B42B" w14:textId="017CEDF1" w:rsidR="00E60D3C" w:rsidRDefault="00AD3532" w:rsidP="003D3D94">
      <w:pPr>
        <w:spacing w:after="0"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final </w:t>
      </w:r>
      <w:proofErr w:type="spellStart"/>
      <w:r>
        <w:rPr>
          <w:rFonts w:ascii="Times New Roman" w:eastAsia="Times New Roman" w:hAnsi="Times New Roman" w:cs="Times New Roman"/>
          <w:sz w:val="24"/>
          <w:szCs w:val="24"/>
        </w:rPr>
        <w:t>glme</w:t>
      </w:r>
      <w:proofErr w:type="spellEnd"/>
      <w:r>
        <w:rPr>
          <w:rFonts w:ascii="Times New Roman" w:eastAsia="Times New Roman" w:hAnsi="Times New Roman" w:cs="Times New Roman"/>
          <w:sz w:val="24"/>
          <w:szCs w:val="24"/>
        </w:rPr>
        <w:t xml:space="preserve"> model that reached convergence without overfitting the data included a random intercept for both subject and item, and a random slope (</w:t>
      </w:r>
      <w:r w:rsidRPr="002743FE">
        <w:rPr>
          <w:rFonts w:ascii="Times New Roman" w:hAnsi="Times New Roman" w:cs="Times New Roman"/>
          <w:sz w:val="24"/>
          <w:szCs w:val="24"/>
        </w:rPr>
        <w:t xml:space="preserve">CRAT </w:t>
      </w:r>
      <w:r>
        <w:rPr>
          <w:rFonts w:ascii="Times New Roman" w:hAnsi="Times New Roman" w:cs="Times New Roman"/>
          <w:sz w:val="24"/>
          <w:szCs w:val="24"/>
        </w:rPr>
        <w:t>problem d</w:t>
      </w:r>
      <w:r w:rsidRPr="002743FE">
        <w:rPr>
          <w:rFonts w:ascii="Times New Roman" w:hAnsi="Times New Roman" w:cs="Times New Roman"/>
          <w:sz w:val="24"/>
          <w:szCs w:val="24"/>
        </w:rPr>
        <w:t>ifficulty</w:t>
      </w:r>
      <w:r>
        <w:rPr>
          <w:rFonts w:ascii="Times New Roman" w:eastAsia="Times New Roman" w:hAnsi="Times New Roman" w:cs="Times New Roman"/>
          <w:sz w:val="24"/>
          <w:szCs w:val="24"/>
        </w:rPr>
        <w:t>) for subject.</w:t>
      </w:r>
      <w:del w:id="10" w:author="Federica Degno" w:date="2020-10-28T12:13:00Z">
        <w:r w:rsidR="00275030" w:rsidDel="00A20AB6">
          <w:rPr>
            <w:noProof/>
            <w:lang w:val="en-IE" w:eastAsia="en-IE"/>
          </w:rPr>
          <w:drawing>
            <wp:anchor distT="0" distB="0" distL="114300" distR="114300" simplePos="0" relativeHeight="251659264" behindDoc="0" locked="0" layoutInCell="1" allowOverlap="1" wp14:anchorId="693C3A10" wp14:editId="325E7082">
              <wp:simplePos x="0" y="0"/>
              <wp:positionH relativeFrom="margin">
                <wp:posOffset>451153</wp:posOffset>
              </wp:positionH>
              <wp:positionV relativeFrom="margin">
                <wp:posOffset>2026920</wp:posOffset>
              </wp:positionV>
              <wp:extent cx="4572000" cy="2743200"/>
              <wp:effectExtent l="0" t="0" r="0" b="0"/>
              <wp:wrapSquare wrapText="bothSides"/>
              <wp:docPr id="3" name="Chart 3">
                <a:extLst xmlns:a="http://schemas.openxmlformats.org/drawingml/2006/main">
                  <a:ext uri="{FF2B5EF4-FFF2-40B4-BE49-F238E27FC236}">
                    <a16:creationId xmlns:a16="http://schemas.microsoft.com/office/drawing/2014/main" id="{69286EA0-4BAE-4B15-A701-5EECCFC2D2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del>
      <w:r w:rsidR="00E60D3C">
        <w:rPr>
          <w:rFonts w:ascii="Times New Roman" w:eastAsia="Times New Roman" w:hAnsi="Times New Roman" w:cs="Times New Roman"/>
          <w:sz w:val="24"/>
          <w:szCs w:val="24"/>
        </w:rPr>
        <w:t xml:space="preserve"> </w:t>
      </w:r>
      <w:r w:rsidR="00E60D3C" w:rsidRPr="00E60D3C">
        <w:rPr>
          <w:rFonts w:ascii="Times New Roman" w:eastAsia="Times New Roman" w:hAnsi="Times New Roman" w:cs="Times New Roman"/>
          <w:sz w:val="24"/>
          <w:szCs w:val="24"/>
        </w:rPr>
        <w:t>Consistent with Experiments 1 and 2, there was a significant main effect of CRAT problem difficulty, with significantly higher solution rates for the Easy CRAT problems (</w:t>
      </w:r>
      <w:r w:rsidR="00E60D3C" w:rsidRPr="00E60D3C">
        <w:rPr>
          <w:rFonts w:ascii="Times New Roman" w:eastAsia="Times New Roman" w:hAnsi="Times New Roman" w:cs="Times New Roman"/>
          <w:sz w:val="24"/>
          <w:szCs w:val="24"/>
          <w:highlight w:val="yellow"/>
        </w:rPr>
        <w:t>M = .46, SE = .03</w:t>
      </w:r>
      <w:r w:rsidR="00E60D3C" w:rsidRPr="00E60D3C">
        <w:rPr>
          <w:rFonts w:ascii="Times New Roman" w:eastAsia="Times New Roman" w:hAnsi="Times New Roman" w:cs="Times New Roman"/>
          <w:sz w:val="24"/>
          <w:szCs w:val="24"/>
        </w:rPr>
        <w:t>) in comparison to the Difficult CRAT problems (</w:t>
      </w:r>
      <w:r w:rsidR="00E60D3C" w:rsidRPr="00E60D3C">
        <w:rPr>
          <w:rFonts w:ascii="Times New Roman" w:eastAsia="Times New Roman" w:hAnsi="Times New Roman" w:cs="Times New Roman"/>
          <w:sz w:val="24"/>
          <w:szCs w:val="24"/>
          <w:highlight w:val="yellow"/>
        </w:rPr>
        <w:t>M = .22, SE = .03</w:t>
      </w:r>
      <w:r w:rsidR="00E60D3C" w:rsidRPr="00E60D3C">
        <w:rPr>
          <w:rFonts w:ascii="Times New Roman" w:eastAsia="Times New Roman" w:hAnsi="Times New Roman" w:cs="Times New Roman"/>
          <w:sz w:val="24"/>
          <w:szCs w:val="24"/>
        </w:rPr>
        <w:t>).</w:t>
      </w:r>
      <w:r w:rsidR="00E60D3C">
        <w:rPr>
          <w:rFonts w:ascii="Times New Roman" w:eastAsia="Times New Roman" w:hAnsi="Times New Roman" w:cs="Times New Roman"/>
          <w:sz w:val="24"/>
          <w:szCs w:val="24"/>
        </w:rPr>
        <w:t xml:space="preserve"> In addition, </w:t>
      </w:r>
      <w:r w:rsidR="007D3E8E">
        <w:rPr>
          <w:rFonts w:ascii="Times New Roman" w:hAnsi="Times New Roman" w:cs="Times New Roman"/>
          <w:sz w:val="24"/>
          <w:szCs w:val="24"/>
        </w:rPr>
        <w:t>s</w:t>
      </w:r>
      <w:r w:rsidR="00E60D3C" w:rsidRPr="002743FE">
        <w:rPr>
          <w:rFonts w:ascii="Times New Roman" w:hAnsi="Times New Roman" w:cs="Times New Roman"/>
          <w:sz w:val="24"/>
          <w:szCs w:val="24"/>
        </w:rPr>
        <w:t>ignificantly more CRAT</w:t>
      </w:r>
      <w:r w:rsidR="00E60D3C">
        <w:rPr>
          <w:rFonts w:ascii="Times New Roman" w:hAnsi="Times New Roman" w:cs="Times New Roman"/>
          <w:sz w:val="24"/>
          <w:szCs w:val="24"/>
        </w:rPr>
        <w:t xml:space="preserve"> problems were solved in the Q</w:t>
      </w:r>
      <w:r w:rsidR="00E60D3C" w:rsidRPr="002743FE">
        <w:rPr>
          <w:rFonts w:ascii="Times New Roman" w:hAnsi="Times New Roman" w:cs="Times New Roman"/>
          <w:sz w:val="24"/>
          <w:szCs w:val="24"/>
        </w:rPr>
        <w:t>uiet condition (</w:t>
      </w:r>
      <w:r w:rsidR="00E60D3C" w:rsidRPr="00E60D3C">
        <w:rPr>
          <w:rFonts w:ascii="Times New Roman" w:hAnsi="Times New Roman" w:cs="Times New Roman"/>
          <w:i/>
          <w:iCs/>
          <w:sz w:val="24"/>
          <w:szCs w:val="24"/>
          <w:highlight w:val="yellow"/>
        </w:rPr>
        <w:t>M</w:t>
      </w:r>
      <w:r w:rsidR="00E60D3C" w:rsidRPr="00E60D3C">
        <w:rPr>
          <w:rFonts w:ascii="Times New Roman" w:hAnsi="Times New Roman" w:cs="Times New Roman"/>
          <w:sz w:val="24"/>
          <w:szCs w:val="24"/>
          <w:highlight w:val="yellow"/>
        </w:rPr>
        <w:t xml:space="preserve"> = .41, </w:t>
      </w:r>
      <w:r w:rsidR="00E60D3C" w:rsidRPr="00E60D3C">
        <w:rPr>
          <w:rFonts w:ascii="Times New Roman" w:hAnsi="Times New Roman" w:cs="Times New Roman"/>
          <w:i/>
          <w:iCs/>
          <w:sz w:val="24"/>
          <w:szCs w:val="24"/>
          <w:highlight w:val="yellow"/>
        </w:rPr>
        <w:t>SE</w:t>
      </w:r>
      <w:r w:rsidR="00E60D3C" w:rsidRPr="00E60D3C">
        <w:rPr>
          <w:rFonts w:ascii="Times New Roman" w:hAnsi="Times New Roman" w:cs="Times New Roman"/>
          <w:sz w:val="24"/>
          <w:szCs w:val="24"/>
          <w:highlight w:val="yellow"/>
        </w:rPr>
        <w:t xml:space="preserve"> = .04</w:t>
      </w:r>
      <w:r w:rsidR="00E60D3C" w:rsidRPr="002743FE">
        <w:rPr>
          <w:rFonts w:ascii="Times New Roman" w:hAnsi="Times New Roman" w:cs="Times New Roman"/>
          <w:sz w:val="24"/>
          <w:szCs w:val="24"/>
        </w:rPr>
        <w:t xml:space="preserve">) in comparison to the </w:t>
      </w:r>
      <w:r w:rsidR="00E60D3C">
        <w:rPr>
          <w:rFonts w:ascii="Times New Roman" w:hAnsi="Times New Roman" w:cs="Times New Roman"/>
          <w:sz w:val="24"/>
          <w:szCs w:val="24"/>
        </w:rPr>
        <w:t>M</w:t>
      </w:r>
      <w:r w:rsidR="00E60D3C" w:rsidRPr="002743FE">
        <w:rPr>
          <w:rFonts w:ascii="Times New Roman" w:hAnsi="Times New Roman" w:cs="Times New Roman"/>
          <w:sz w:val="24"/>
          <w:szCs w:val="24"/>
        </w:rPr>
        <w:t>eaningless speech condition (</w:t>
      </w:r>
      <w:r w:rsidR="00E60D3C" w:rsidRPr="00E60D3C">
        <w:rPr>
          <w:rFonts w:ascii="Times New Roman" w:hAnsi="Times New Roman" w:cs="Times New Roman"/>
          <w:i/>
          <w:iCs/>
          <w:sz w:val="24"/>
          <w:szCs w:val="24"/>
          <w:highlight w:val="yellow"/>
        </w:rPr>
        <w:t>M</w:t>
      </w:r>
      <w:r w:rsidR="00E60D3C" w:rsidRPr="00E60D3C">
        <w:rPr>
          <w:rFonts w:ascii="Times New Roman" w:hAnsi="Times New Roman" w:cs="Times New Roman"/>
          <w:sz w:val="24"/>
          <w:szCs w:val="24"/>
          <w:highlight w:val="yellow"/>
        </w:rPr>
        <w:t xml:space="preserve"> = .34, </w:t>
      </w:r>
      <w:r w:rsidR="00E60D3C" w:rsidRPr="00E60D3C">
        <w:rPr>
          <w:rFonts w:ascii="Times New Roman" w:hAnsi="Times New Roman" w:cs="Times New Roman"/>
          <w:i/>
          <w:iCs/>
          <w:sz w:val="24"/>
          <w:szCs w:val="24"/>
          <w:highlight w:val="yellow"/>
        </w:rPr>
        <w:t>SE</w:t>
      </w:r>
      <w:r w:rsidR="00E60D3C" w:rsidRPr="00E60D3C">
        <w:rPr>
          <w:rFonts w:ascii="Times New Roman" w:hAnsi="Times New Roman" w:cs="Times New Roman"/>
          <w:sz w:val="24"/>
          <w:szCs w:val="24"/>
          <w:highlight w:val="yellow"/>
        </w:rPr>
        <w:t xml:space="preserve"> = .03</w:t>
      </w:r>
      <w:r w:rsidR="00E60D3C" w:rsidRPr="002743FE">
        <w:rPr>
          <w:rFonts w:ascii="Times New Roman" w:hAnsi="Times New Roman" w:cs="Times New Roman"/>
          <w:sz w:val="24"/>
          <w:szCs w:val="24"/>
        </w:rPr>
        <w:t xml:space="preserve">). There was also a significant difference between the type of speech, with significantly fewer </w:t>
      </w:r>
      <w:r w:rsidR="00E60D3C">
        <w:rPr>
          <w:rFonts w:ascii="Times New Roman" w:hAnsi="Times New Roman" w:cs="Times New Roman"/>
          <w:sz w:val="24"/>
          <w:szCs w:val="24"/>
        </w:rPr>
        <w:t>problems solved in the M</w:t>
      </w:r>
      <w:r w:rsidR="00E60D3C" w:rsidRPr="002743FE">
        <w:rPr>
          <w:rFonts w:ascii="Times New Roman" w:hAnsi="Times New Roman" w:cs="Times New Roman"/>
          <w:sz w:val="24"/>
          <w:szCs w:val="24"/>
        </w:rPr>
        <w:t>eaningful speech condition (</w:t>
      </w:r>
      <w:r w:rsidR="00E60D3C" w:rsidRPr="00E60D3C">
        <w:rPr>
          <w:rFonts w:ascii="Times New Roman" w:hAnsi="Times New Roman" w:cs="Times New Roman"/>
          <w:i/>
          <w:iCs/>
          <w:sz w:val="24"/>
          <w:szCs w:val="24"/>
          <w:highlight w:val="yellow"/>
        </w:rPr>
        <w:t>M</w:t>
      </w:r>
      <w:r w:rsidR="00E60D3C" w:rsidRPr="00E60D3C">
        <w:rPr>
          <w:rFonts w:ascii="Times New Roman" w:hAnsi="Times New Roman" w:cs="Times New Roman"/>
          <w:sz w:val="24"/>
          <w:szCs w:val="24"/>
          <w:highlight w:val="yellow"/>
        </w:rPr>
        <w:t xml:space="preserve"> = .28, </w:t>
      </w:r>
      <w:r w:rsidR="00E60D3C" w:rsidRPr="00E60D3C">
        <w:rPr>
          <w:rFonts w:ascii="Times New Roman" w:hAnsi="Times New Roman" w:cs="Times New Roman"/>
          <w:i/>
          <w:iCs/>
          <w:sz w:val="24"/>
          <w:szCs w:val="24"/>
          <w:highlight w:val="yellow"/>
        </w:rPr>
        <w:t>SE</w:t>
      </w:r>
      <w:r w:rsidR="00E60D3C" w:rsidRPr="00E60D3C">
        <w:rPr>
          <w:rFonts w:ascii="Times New Roman" w:hAnsi="Times New Roman" w:cs="Times New Roman"/>
          <w:sz w:val="24"/>
          <w:szCs w:val="24"/>
          <w:highlight w:val="yellow"/>
        </w:rPr>
        <w:t xml:space="preserve"> = .03</w:t>
      </w:r>
      <w:r w:rsidR="00E60D3C" w:rsidRPr="002743FE">
        <w:rPr>
          <w:rFonts w:ascii="Times New Roman" w:hAnsi="Times New Roman" w:cs="Times New Roman"/>
          <w:sz w:val="24"/>
          <w:szCs w:val="24"/>
        </w:rPr>
        <w:t xml:space="preserve">) in </w:t>
      </w:r>
      <w:r w:rsidR="00E60D3C">
        <w:rPr>
          <w:rFonts w:ascii="Times New Roman" w:hAnsi="Times New Roman" w:cs="Times New Roman"/>
          <w:sz w:val="24"/>
          <w:szCs w:val="24"/>
        </w:rPr>
        <w:t>comparison to the M</w:t>
      </w:r>
      <w:r w:rsidR="00E60D3C" w:rsidRPr="002743FE">
        <w:rPr>
          <w:rFonts w:ascii="Times New Roman" w:hAnsi="Times New Roman" w:cs="Times New Roman"/>
          <w:sz w:val="24"/>
          <w:szCs w:val="24"/>
        </w:rPr>
        <w:t>eaningless speech condition (</w:t>
      </w:r>
      <w:r w:rsidR="00E60D3C" w:rsidRPr="00E60D3C">
        <w:rPr>
          <w:rFonts w:ascii="Times New Roman" w:hAnsi="Times New Roman" w:cs="Times New Roman"/>
          <w:i/>
          <w:iCs/>
          <w:sz w:val="24"/>
          <w:szCs w:val="24"/>
          <w:highlight w:val="yellow"/>
        </w:rPr>
        <w:t>M</w:t>
      </w:r>
      <w:r w:rsidR="00E60D3C" w:rsidRPr="00E60D3C">
        <w:rPr>
          <w:rFonts w:ascii="Times New Roman" w:hAnsi="Times New Roman" w:cs="Times New Roman"/>
          <w:sz w:val="24"/>
          <w:szCs w:val="24"/>
          <w:highlight w:val="yellow"/>
        </w:rPr>
        <w:t xml:space="preserve"> = .34, </w:t>
      </w:r>
      <w:r w:rsidR="00E60D3C" w:rsidRPr="00E60D3C">
        <w:rPr>
          <w:rFonts w:ascii="Times New Roman" w:hAnsi="Times New Roman" w:cs="Times New Roman"/>
          <w:i/>
          <w:iCs/>
          <w:sz w:val="24"/>
          <w:szCs w:val="24"/>
          <w:highlight w:val="yellow"/>
        </w:rPr>
        <w:t>SE</w:t>
      </w:r>
      <w:r w:rsidR="00E60D3C" w:rsidRPr="00E60D3C">
        <w:rPr>
          <w:rFonts w:ascii="Times New Roman" w:hAnsi="Times New Roman" w:cs="Times New Roman"/>
          <w:sz w:val="24"/>
          <w:szCs w:val="24"/>
          <w:highlight w:val="yellow"/>
        </w:rPr>
        <w:t xml:space="preserve"> = .03</w:t>
      </w:r>
      <w:r w:rsidR="00E60D3C">
        <w:rPr>
          <w:rFonts w:ascii="Times New Roman" w:hAnsi="Times New Roman" w:cs="Times New Roman"/>
          <w:sz w:val="24"/>
          <w:szCs w:val="24"/>
        </w:rPr>
        <w:t xml:space="preserve">). Finally, the analysis revealed a </w:t>
      </w:r>
      <w:commentRangeStart w:id="11"/>
      <w:r w:rsidR="00E60D3C" w:rsidRPr="009D7418">
        <w:rPr>
          <w:rFonts w:ascii="Times New Roman" w:hAnsi="Times New Roman" w:cs="Times New Roman"/>
          <w:color w:val="FF0000"/>
          <w:sz w:val="24"/>
          <w:szCs w:val="24"/>
        </w:rPr>
        <w:t>marginal CRAT problem difficulty x Sound interaction</w:t>
      </w:r>
      <w:r w:rsidR="007D3E8E">
        <w:rPr>
          <w:rFonts w:ascii="Times New Roman" w:hAnsi="Times New Roman" w:cs="Times New Roman"/>
          <w:color w:val="FF0000"/>
          <w:sz w:val="24"/>
          <w:szCs w:val="24"/>
        </w:rPr>
        <w:t xml:space="preserve">, such that </w:t>
      </w:r>
      <w:r w:rsidR="00057850">
        <w:rPr>
          <w:rFonts w:ascii="Times New Roman" w:hAnsi="Times New Roman" w:cs="Times New Roman"/>
          <w:color w:val="FF0000"/>
          <w:sz w:val="24"/>
          <w:szCs w:val="24"/>
        </w:rPr>
        <w:t>the effect of</w:t>
      </w:r>
      <w:r w:rsidR="00FC5D68">
        <w:rPr>
          <w:rFonts w:ascii="Times New Roman" w:hAnsi="Times New Roman" w:cs="Times New Roman"/>
          <w:color w:val="FF0000"/>
          <w:sz w:val="24"/>
          <w:szCs w:val="24"/>
        </w:rPr>
        <w:t xml:space="preserve"> </w:t>
      </w:r>
      <w:r w:rsidR="00057850" w:rsidRPr="00057850">
        <w:rPr>
          <w:rFonts w:ascii="Times New Roman" w:eastAsia="Times New Roman" w:hAnsi="Times New Roman" w:cs="Times New Roman"/>
          <w:color w:val="FF0000"/>
          <w:sz w:val="24"/>
          <w:szCs w:val="24"/>
        </w:rPr>
        <w:t>CRAT problem</w:t>
      </w:r>
      <w:r w:rsidR="00057850">
        <w:rPr>
          <w:rFonts w:ascii="Times New Roman" w:eastAsia="Times New Roman" w:hAnsi="Times New Roman" w:cs="Times New Roman"/>
          <w:color w:val="FF0000"/>
          <w:sz w:val="24"/>
          <w:szCs w:val="24"/>
        </w:rPr>
        <w:t xml:space="preserve"> difficulty was str</w:t>
      </w:r>
      <w:r w:rsidR="00DD2650">
        <w:rPr>
          <w:rFonts w:ascii="Times New Roman" w:eastAsia="Times New Roman" w:hAnsi="Times New Roman" w:cs="Times New Roman"/>
          <w:color w:val="FF0000"/>
          <w:sz w:val="24"/>
          <w:szCs w:val="24"/>
        </w:rPr>
        <w:t>o</w:t>
      </w:r>
      <w:r w:rsidR="00057850">
        <w:rPr>
          <w:rFonts w:ascii="Times New Roman" w:eastAsia="Times New Roman" w:hAnsi="Times New Roman" w:cs="Times New Roman"/>
          <w:color w:val="FF0000"/>
          <w:sz w:val="24"/>
          <w:szCs w:val="24"/>
        </w:rPr>
        <w:t>nger in the Meaningless speech condition compared to the Quiet condition.</w:t>
      </w:r>
      <w:r w:rsidR="00057850">
        <w:rPr>
          <w:rFonts w:ascii="Times New Roman" w:hAnsi="Times New Roman" w:cs="Times New Roman"/>
          <w:sz w:val="24"/>
          <w:szCs w:val="24"/>
        </w:rPr>
        <w:t xml:space="preserve"> </w:t>
      </w:r>
      <w:commentRangeEnd w:id="11"/>
      <w:r w:rsidR="00FD2A88">
        <w:rPr>
          <w:rStyle w:val="CommentReference"/>
        </w:rPr>
        <w:commentReference w:id="11"/>
      </w:r>
    </w:p>
    <w:p w14:paraId="73ED17E2" w14:textId="77777777" w:rsidR="00E60D3C" w:rsidRDefault="00E60D3C" w:rsidP="003D3D94">
      <w:pPr>
        <w:spacing w:after="0" w:line="480" w:lineRule="auto"/>
        <w:ind w:firstLine="720"/>
        <w:jc w:val="both"/>
        <w:rPr>
          <w:rFonts w:ascii="Times New Roman" w:eastAsia="Times New Roman" w:hAnsi="Times New Roman" w:cs="Times New Roman"/>
          <w:sz w:val="24"/>
          <w:szCs w:val="24"/>
        </w:rPr>
      </w:pPr>
    </w:p>
    <w:p w14:paraId="4F1ED338" w14:textId="77777777" w:rsidR="00275030" w:rsidRDefault="00275030" w:rsidP="00275030">
      <w:pPr>
        <w:spacing w:after="0" w:line="480" w:lineRule="auto"/>
        <w:jc w:val="both"/>
        <w:rPr>
          <w:rFonts w:ascii="Times New Roman" w:hAnsi="Times New Roman" w:cs="Times New Roman"/>
          <w:b/>
          <w:i/>
          <w:sz w:val="24"/>
          <w:szCs w:val="24"/>
        </w:rPr>
      </w:pPr>
      <w:r>
        <w:rPr>
          <w:rFonts w:ascii="Times New Roman" w:hAnsi="Times New Roman" w:cs="Times New Roman"/>
          <w:b/>
          <w:i/>
          <w:sz w:val="24"/>
          <w:szCs w:val="24"/>
        </w:rPr>
        <w:t>Self-Reported Solution Strategies</w:t>
      </w:r>
    </w:p>
    <w:p w14:paraId="37CE1460" w14:textId="1902E7C5" w:rsidR="00B1217D" w:rsidRDefault="00A7345E" w:rsidP="00B1217D">
      <w:pPr>
        <w:spacing w:after="0" w:line="480" w:lineRule="auto"/>
        <w:jc w:val="both"/>
        <w:rPr>
          <w:rFonts w:ascii="Times New Roman" w:hAnsi="Times New Roman" w:cs="Times New Roman"/>
          <w:sz w:val="24"/>
          <w:szCs w:val="24"/>
        </w:rPr>
      </w:pPr>
      <w:r w:rsidRPr="00A7345E">
        <w:rPr>
          <w:rFonts w:ascii="Times New Roman" w:hAnsi="Times New Roman" w:cs="Times New Roman"/>
          <w:sz w:val="24"/>
          <w:szCs w:val="24"/>
        </w:rPr>
        <w:t xml:space="preserve">The self-reported solution strategy scores were collated for CRAT problems that had been solved correctly. </w:t>
      </w:r>
      <w:r w:rsidR="00B1217D">
        <w:rPr>
          <w:rFonts w:ascii="Times New Roman" w:hAnsi="Times New Roman" w:cs="Times New Roman"/>
          <w:sz w:val="24"/>
          <w:szCs w:val="24"/>
        </w:rPr>
        <w:t xml:space="preserve">The final model for Experiment 3 included </w:t>
      </w:r>
      <w:r w:rsidR="00326D89">
        <w:rPr>
          <w:rFonts w:ascii="Times New Roman" w:hAnsi="Times New Roman" w:cs="Times New Roman"/>
          <w:sz w:val="24"/>
          <w:szCs w:val="24"/>
        </w:rPr>
        <w:t>a random intercept for both participant and item, and one slope (</w:t>
      </w:r>
      <w:r w:rsidR="00326D89" w:rsidRPr="00326D89">
        <w:rPr>
          <w:rFonts w:ascii="Times New Roman" w:hAnsi="Times New Roman" w:cs="Times New Roman"/>
          <w:sz w:val="24"/>
          <w:szCs w:val="24"/>
        </w:rPr>
        <w:t>Sound</w:t>
      </w:r>
      <w:r w:rsidR="00326D89">
        <w:rPr>
          <w:rFonts w:ascii="Times New Roman" w:hAnsi="Times New Roman" w:cs="Times New Roman"/>
          <w:sz w:val="24"/>
          <w:szCs w:val="24"/>
        </w:rPr>
        <w:t>) for the participant random effects structure only.</w:t>
      </w:r>
      <w:r w:rsidR="00B1217D">
        <w:rPr>
          <w:rFonts w:ascii="Times New Roman" w:hAnsi="Times New Roman" w:cs="Times New Roman"/>
          <w:sz w:val="24"/>
          <w:szCs w:val="24"/>
        </w:rPr>
        <w:t xml:space="preserve">  </w:t>
      </w:r>
      <w:r w:rsidR="00326D89">
        <w:rPr>
          <w:rFonts w:ascii="Times New Roman" w:hAnsi="Times New Roman" w:cs="Times New Roman"/>
          <w:sz w:val="24"/>
          <w:szCs w:val="24"/>
        </w:rPr>
        <w:t>C</w:t>
      </w:r>
      <w:r w:rsidR="00326D89" w:rsidRPr="00326D89">
        <w:rPr>
          <w:rFonts w:ascii="Times New Roman" w:hAnsi="Times New Roman" w:cs="Times New Roman"/>
          <w:sz w:val="24"/>
          <w:szCs w:val="24"/>
        </w:rPr>
        <w:t xml:space="preserve">ontrary to our prediction </w:t>
      </w:r>
      <w:r w:rsidR="00326D89">
        <w:rPr>
          <w:rFonts w:ascii="Times New Roman" w:hAnsi="Times New Roman" w:cs="Times New Roman"/>
          <w:sz w:val="24"/>
          <w:szCs w:val="24"/>
        </w:rPr>
        <w:t>s</w:t>
      </w:r>
      <w:r w:rsidR="00326D89" w:rsidRPr="00326D89">
        <w:rPr>
          <w:rFonts w:ascii="Times New Roman" w:hAnsi="Times New Roman" w:cs="Times New Roman"/>
          <w:sz w:val="24"/>
          <w:szCs w:val="24"/>
        </w:rPr>
        <w:t xml:space="preserve">olution </w:t>
      </w:r>
      <w:r w:rsidR="00326D89">
        <w:rPr>
          <w:rFonts w:ascii="Times New Roman" w:hAnsi="Times New Roman" w:cs="Times New Roman"/>
          <w:sz w:val="24"/>
          <w:szCs w:val="24"/>
        </w:rPr>
        <w:t xml:space="preserve">strategies </w:t>
      </w:r>
      <w:r w:rsidR="00326D89" w:rsidRPr="00326D89">
        <w:rPr>
          <w:rFonts w:ascii="Times New Roman" w:hAnsi="Times New Roman" w:cs="Times New Roman"/>
          <w:sz w:val="24"/>
          <w:szCs w:val="24"/>
        </w:rPr>
        <w:t xml:space="preserve">did not differ significantly </w:t>
      </w:r>
      <w:r w:rsidR="00326D89">
        <w:rPr>
          <w:rFonts w:ascii="Times New Roman" w:hAnsi="Times New Roman" w:cs="Times New Roman"/>
          <w:sz w:val="24"/>
          <w:szCs w:val="24"/>
        </w:rPr>
        <w:t xml:space="preserve">depending on the </w:t>
      </w:r>
      <w:r w:rsidR="00326D89">
        <w:rPr>
          <w:rFonts w:ascii="Times New Roman" w:hAnsi="Times New Roman" w:cs="Times New Roman"/>
          <w:sz w:val="24"/>
          <w:szCs w:val="24"/>
        </w:rPr>
        <w:lastRenderedPageBreak/>
        <w:t xml:space="preserve">Sound </w:t>
      </w:r>
      <w:r w:rsidR="00326D89" w:rsidRPr="00326D89">
        <w:rPr>
          <w:rFonts w:ascii="Times New Roman" w:hAnsi="Times New Roman" w:cs="Times New Roman"/>
          <w:sz w:val="24"/>
          <w:szCs w:val="24"/>
        </w:rPr>
        <w:t xml:space="preserve">conditions. However, CRAT problem difficulty did give rise to a significant main effect on self-reported solution strategy scores, </w:t>
      </w:r>
      <w:r w:rsidR="00B73CDC">
        <w:rPr>
          <w:rFonts w:ascii="Times New Roman" w:hAnsi="Times New Roman" w:cs="Times New Roman"/>
          <w:sz w:val="24"/>
          <w:szCs w:val="24"/>
        </w:rPr>
        <w:t xml:space="preserve">with </w:t>
      </w:r>
      <w:r w:rsidR="00326D89" w:rsidRPr="00326D89">
        <w:rPr>
          <w:rFonts w:ascii="Times New Roman" w:hAnsi="Times New Roman" w:cs="Times New Roman"/>
          <w:sz w:val="24"/>
          <w:szCs w:val="24"/>
        </w:rPr>
        <w:t>Easy CRAT problems (</w:t>
      </w:r>
      <w:commentRangeStart w:id="12"/>
      <w:r w:rsidR="00326D89" w:rsidRPr="00326D89">
        <w:rPr>
          <w:rFonts w:ascii="Times New Roman" w:hAnsi="Times New Roman" w:cs="Times New Roman"/>
          <w:sz w:val="24"/>
          <w:szCs w:val="24"/>
          <w:highlight w:val="yellow"/>
        </w:rPr>
        <w:t>M = 2.98, SE = .08</w:t>
      </w:r>
      <w:commentRangeEnd w:id="12"/>
      <w:r w:rsidR="00CD70A9">
        <w:rPr>
          <w:rStyle w:val="CommentReference"/>
        </w:rPr>
        <w:commentReference w:id="12"/>
      </w:r>
      <w:r w:rsidR="00326D89" w:rsidRPr="00326D89">
        <w:rPr>
          <w:rFonts w:ascii="Times New Roman" w:hAnsi="Times New Roman" w:cs="Times New Roman"/>
          <w:sz w:val="24"/>
          <w:szCs w:val="24"/>
        </w:rPr>
        <w:t>)</w:t>
      </w:r>
      <w:r w:rsidR="00B73CDC">
        <w:rPr>
          <w:rFonts w:ascii="Times New Roman" w:hAnsi="Times New Roman" w:cs="Times New Roman"/>
          <w:sz w:val="24"/>
          <w:szCs w:val="24"/>
        </w:rPr>
        <w:t xml:space="preserve"> </w:t>
      </w:r>
      <w:r w:rsidR="00B73CDC" w:rsidRPr="00326D89">
        <w:rPr>
          <w:rFonts w:ascii="Times New Roman" w:hAnsi="Times New Roman" w:cs="Times New Roman"/>
          <w:sz w:val="24"/>
          <w:szCs w:val="24"/>
        </w:rPr>
        <w:t xml:space="preserve">resulting in significantly higher </w:t>
      </w:r>
      <w:r w:rsidR="000A3E74">
        <w:rPr>
          <w:rFonts w:ascii="Times New Roman" w:hAnsi="Times New Roman" w:cs="Times New Roman"/>
          <w:sz w:val="24"/>
          <w:szCs w:val="24"/>
        </w:rPr>
        <w:t>insight</w:t>
      </w:r>
      <w:r w:rsidR="00B73CDC" w:rsidRPr="00326D89">
        <w:rPr>
          <w:rFonts w:ascii="Times New Roman" w:hAnsi="Times New Roman" w:cs="Times New Roman"/>
          <w:sz w:val="24"/>
          <w:szCs w:val="24"/>
        </w:rPr>
        <w:t xml:space="preserve"> responses compared to</w:t>
      </w:r>
      <w:r w:rsidR="00B73CDC">
        <w:rPr>
          <w:rFonts w:ascii="Times New Roman" w:hAnsi="Times New Roman" w:cs="Times New Roman"/>
          <w:sz w:val="24"/>
          <w:szCs w:val="24"/>
        </w:rPr>
        <w:t xml:space="preserve"> </w:t>
      </w:r>
      <w:r w:rsidR="00B73CDC" w:rsidRPr="00326D89">
        <w:rPr>
          <w:rFonts w:ascii="Times New Roman" w:hAnsi="Times New Roman" w:cs="Times New Roman"/>
          <w:sz w:val="24"/>
          <w:szCs w:val="24"/>
        </w:rPr>
        <w:t>with Difficult CRAT problems (</w:t>
      </w:r>
      <w:commentRangeStart w:id="13"/>
      <w:r w:rsidR="00B73CDC" w:rsidRPr="00326D89">
        <w:rPr>
          <w:rFonts w:ascii="Times New Roman" w:hAnsi="Times New Roman" w:cs="Times New Roman"/>
          <w:sz w:val="24"/>
          <w:szCs w:val="24"/>
          <w:highlight w:val="yellow"/>
        </w:rPr>
        <w:t>M = 2.80, SE = .09</w:t>
      </w:r>
      <w:commentRangeEnd w:id="13"/>
      <w:r w:rsidR="00B73CDC">
        <w:rPr>
          <w:rStyle w:val="CommentReference"/>
        </w:rPr>
        <w:commentReference w:id="13"/>
      </w:r>
      <w:r w:rsidR="00B73CDC" w:rsidRPr="00326D89">
        <w:rPr>
          <w:rFonts w:ascii="Times New Roman" w:hAnsi="Times New Roman" w:cs="Times New Roman"/>
          <w:sz w:val="24"/>
          <w:szCs w:val="24"/>
        </w:rPr>
        <w:t>)</w:t>
      </w:r>
      <w:r w:rsidR="00326D89">
        <w:rPr>
          <w:rFonts w:ascii="Times New Roman" w:hAnsi="Times New Roman" w:cs="Times New Roman"/>
          <w:sz w:val="24"/>
          <w:szCs w:val="24"/>
        </w:rPr>
        <w:t>.</w:t>
      </w:r>
      <w:r w:rsidR="009640B3">
        <w:rPr>
          <w:rFonts w:ascii="Times New Roman" w:hAnsi="Times New Roman" w:cs="Times New Roman"/>
          <w:sz w:val="24"/>
          <w:szCs w:val="24"/>
        </w:rPr>
        <w:t xml:space="preserve"> </w:t>
      </w:r>
      <w:r w:rsidR="009640B3" w:rsidRPr="009640B3">
        <w:rPr>
          <w:rFonts w:ascii="Times New Roman" w:hAnsi="Times New Roman" w:cs="Times New Roman"/>
          <w:sz w:val="24"/>
          <w:szCs w:val="24"/>
        </w:rPr>
        <w:t xml:space="preserve">There was also a reliable interaction between the </w:t>
      </w:r>
      <w:r w:rsidR="009640B3" w:rsidRPr="00326D89">
        <w:rPr>
          <w:rFonts w:ascii="Times New Roman" w:hAnsi="Times New Roman" w:cs="Times New Roman"/>
          <w:sz w:val="24"/>
          <w:szCs w:val="24"/>
        </w:rPr>
        <w:t>CRAT problem</w:t>
      </w:r>
      <w:r w:rsidR="009640B3">
        <w:rPr>
          <w:rFonts w:ascii="Times New Roman" w:hAnsi="Times New Roman" w:cs="Times New Roman"/>
          <w:sz w:val="24"/>
          <w:szCs w:val="24"/>
        </w:rPr>
        <w:t xml:space="preserve"> difficulty and the Meaningless and Meaningful Sound conditions.</w:t>
      </w:r>
      <w:r w:rsidR="00CD70A9" w:rsidRPr="00CD70A9">
        <w:rPr>
          <w:rFonts w:ascii="Times New Roman" w:hAnsi="Times New Roman" w:cs="Times New Roman"/>
          <w:sz w:val="24"/>
          <w:szCs w:val="24"/>
        </w:rPr>
        <w:t xml:space="preserve"> Pairwise comparisons revealed that for </w:t>
      </w:r>
      <w:r w:rsidR="009640B3" w:rsidRPr="00CD70A9">
        <w:rPr>
          <w:rFonts w:ascii="Times New Roman" w:hAnsi="Times New Roman" w:cs="Times New Roman"/>
          <w:sz w:val="24"/>
          <w:szCs w:val="24"/>
        </w:rPr>
        <w:t>the Easy CRAT problems</w:t>
      </w:r>
      <w:r w:rsidR="009640B3">
        <w:rPr>
          <w:rFonts w:ascii="Times New Roman" w:hAnsi="Times New Roman" w:cs="Times New Roman"/>
          <w:sz w:val="24"/>
          <w:szCs w:val="24"/>
        </w:rPr>
        <w:t xml:space="preserve">, </w:t>
      </w:r>
      <w:r w:rsidR="009640B3" w:rsidRPr="009640B3">
        <w:rPr>
          <w:rFonts w:ascii="Times New Roman" w:hAnsi="Times New Roman" w:cs="Times New Roman"/>
          <w:sz w:val="24"/>
          <w:szCs w:val="24"/>
        </w:rPr>
        <w:t xml:space="preserve">Sound did not have </w:t>
      </w:r>
      <w:r w:rsidR="009640B3">
        <w:rPr>
          <w:rFonts w:ascii="Times New Roman" w:hAnsi="Times New Roman" w:cs="Times New Roman"/>
          <w:sz w:val="24"/>
          <w:szCs w:val="24"/>
        </w:rPr>
        <w:t>any</w:t>
      </w:r>
      <w:r w:rsidR="009640B3" w:rsidRPr="009640B3">
        <w:rPr>
          <w:rFonts w:ascii="Times New Roman" w:hAnsi="Times New Roman" w:cs="Times New Roman"/>
          <w:sz w:val="24"/>
          <w:szCs w:val="24"/>
        </w:rPr>
        <w:t xml:space="preserve"> effect on self-reported solution strategy responses</w:t>
      </w:r>
      <w:r w:rsidR="009640B3">
        <w:rPr>
          <w:rFonts w:ascii="Times New Roman" w:hAnsi="Times New Roman" w:cs="Times New Roman"/>
          <w:sz w:val="24"/>
          <w:szCs w:val="24"/>
        </w:rPr>
        <w:t>, as solution rates did not differ significantly between the Meaningless speech and Quiet conditions (</w:t>
      </w:r>
      <w:r w:rsidR="009640B3">
        <w:rPr>
          <w:rFonts w:ascii="Times New Roman" w:hAnsi="Times New Roman" w:cs="Times New Roman"/>
          <w:i/>
          <w:sz w:val="24"/>
          <w:szCs w:val="24"/>
        </w:rPr>
        <w:t>b</w:t>
      </w:r>
      <w:r w:rsidR="009640B3">
        <w:rPr>
          <w:rFonts w:ascii="Times New Roman" w:hAnsi="Times New Roman" w:cs="Times New Roman"/>
          <w:sz w:val="24"/>
          <w:szCs w:val="24"/>
        </w:rPr>
        <w:t xml:space="preserve"> = </w:t>
      </w:r>
      <w:r w:rsidR="009640B3" w:rsidRPr="009640B3">
        <w:rPr>
          <w:rFonts w:ascii="Times New Roman" w:hAnsi="Times New Roman" w:cs="Times New Roman"/>
          <w:sz w:val="24"/>
          <w:szCs w:val="24"/>
        </w:rPr>
        <w:t>-0.045</w:t>
      </w:r>
      <w:r w:rsidR="009640B3">
        <w:rPr>
          <w:rFonts w:ascii="Times New Roman" w:hAnsi="Times New Roman" w:cs="Times New Roman"/>
          <w:sz w:val="24"/>
          <w:szCs w:val="24"/>
        </w:rPr>
        <w:t xml:space="preserve">, </w:t>
      </w:r>
      <w:r w:rsidR="009640B3">
        <w:rPr>
          <w:rFonts w:ascii="Times New Roman" w:hAnsi="Times New Roman" w:cs="Times New Roman"/>
          <w:i/>
          <w:sz w:val="24"/>
          <w:szCs w:val="24"/>
        </w:rPr>
        <w:t>SE =</w:t>
      </w:r>
      <w:r w:rsidR="009640B3" w:rsidRPr="009640B3">
        <w:rPr>
          <w:rFonts w:ascii="Times New Roman" w:hAnsi="Times New Roman" w:cs="Times New Roman"/>
          <w:sz w:val="24"/>
          <w:szCs w:val="24"/>
        </w:rPr>
        <w:t>0.223</w:t>
      </w:r>
      <w:r w:rsidR="009640B3">
        <w:rPr>
          <w:rFonts w:ascii="Times New Roman" w:hAnsi="Times New Roman" w:cs="Times New Roman"/>
          <w:sz w:val="24"/>
          <w:szCs w:val="24"/>
        </w:rPr>
        <w:t xml:space="preserve">, </w:t>
      </w:r>
      <w:r w:rsidR="009640B3" w:rsidRPr="007941E3">
        <w:rPr>
          <w:rFonts w:ascii="Times New Roman" w:hAnsi="Times New Roman" w:cs="Times New Roman"/>
          <w:i/>
          <w:iCs/>
          <w:sz w:val="24"/>
          <w:szCs w:val="24"/>
        </w:rPr>
        <w:t>z</w:t>
      </w:r>
      <w:r w:rsidR="009640B3">
        <w:rPr>
          <w:rFonts w:ascii="Times New Roman" w:hAnsi="Times New Roman" w:cs="Times New Roman"/>
          <w:sz w:val="24"/>
          <w:szCs w:val="24"/>
        </w:rPr>
        <w:t xml:space="preserve"> = </w:t>
      </w:r>
      <w:r w:rsidR="009640B3" w:rsidRPr="009640B3">
        <w:rPr>
          <w:rFonts w:ascii="Times New Roman" w:hAnsi="Times New Roman" w:cs="Times New Roman"/>
          <w:sz w:val="24"/>
          <w:szCs w:val="24"/>
        </w:rPr>
        <w:t>-0.203</w:t>
      </w:r>
      <w:r w:rsidR="009640B3">
        <w:rPr>
          <w:rFonts w:ascii="Times New Roman" w:hAnsi="Times New Roman" w:cs="Times New Roman"/>
          <w:sz w:val="24"/>
          <w:szCs w:val="24"/>
        </w:rPr>
        <w:t>), and between the Meaningless and Meaningful speech (</w:t>
      </w:r>
      <w:r w:rsidR="009640B3">
        <w:rPr>
          <w:rFonts w:ascii="Times New Roman" w:hAnsi="Times New Roman" w:cs="Times New Roman"/>
          <w:i/>
          <w:sz w:val="24"/>
          <w:szCs w:val="24"/>
        </w:rPr>
        <w:t>b</w:t>
      </w:r>
      <w:r w:rsidR="009640B3">
        <w:rPr>
          <w:rFonts w:ascii="Times New Roman" w:hAnsi="Times New Roman" w:cs="Times New Roman"/>
          <w:sz w:val="24"/>
          <w:szCs w:val="24"/>
        </w:rPr>
        <w:t xml:space="preserve"> = </w:t>
      </w:r>
      <w:r w:rsidR="009640B3" w:rsidRPr="009640B3">
        <w:rPr>
          <w:rFonts w:ascii="Times New Roman" w:hAnsi="Times New Roman" w:cs="Times New Roman"/>
          <w:sz w:val="24"/>
          <w:szCs w:val="24"/>
        </w:rPr>
        <w:t>0.14</w:t>
      </w:r>
      <w:r w:rsidR="009640B3">
        <w:rPr>
          <w:rFonts w:ascii="Times New Roman" w:hAnsi="Times New Roman" w:cs="Times New Roman"/>
          <w:sz w:val="24"/>
          <w:szCs w:val="24"/>
        </w:rPr>
        <w:t xml:space="preserve">2, </w:t>
      </w:r>
      <w:r w:rsidR="009640B3">
        <w:rPr>
          <w:rFonts w:ascii="Times New Roman" w:hAnsi="Times New Roman" w:cs="Times New Roman"/>
          <w:i/>
          <w:sz w:val="24"/>
          <w:szCs w:val="24"/>
        </w:rPr>
        <w:t>SE =</w:t>
      </w:r>
      <w:r w:rsidR="009640B3" w:rsidRPr="009640B3">
        <w:rPr>
          <w:rFonts w:ascii="Times New Roman" w:hAnsi="Times New Roman" w:cs="Times New Roman"/>
          <w:sz w:val="24"/>
          <w:szCs w:val="24"/>
        </w:rPr>
        <w:t>0.243</w:t>
      </w:r>
      <w:r w:rsidR="009640B3">
        <w:rPr>
          <w:rFonts w:ascii="Times New Roman" w:hAnsi="Times New Roman" w:cs="Times New Roman"/>
          <w:sz w:val="24"/>
          <w:szCs w:val="24"/>
        </w:rPr>
        <w:t xml:space="preserve">, </w:t>
      </w:r>
      <w:r w:rsidR="009640B3" w:rsidRPr="007941E3">
        <w:rPr>
          <w:rFonts w:ascii="Times New Roman" w:hAnsi="Times New Roman" w:cs="Times New Roman"/>
          <w:i/>
          <w:iCs/>
          <w:sz w:val="24"/>
          <w:szCs w:val="24"/>
        </w:rPr>
        <w:t>z</w:t>
      </w:r>
      <w:r w:rsidR="009640B3">
        <w:rPr>
          <w:rFonts w:ascii="Times New Roman" w:hAnsi="Times New Roman" w:cs="Times New Roman"/>
          <w:sz w:val="24"/>
          <w:szCs w:val="24"/>
        </w:rPr>
        <w:t xml:space="preserve"> = </w:t>
      </w:r>
      <w:r w:rsidR="009640B3" w:rsidRPr="009640B3">
        <w:rPr>
          <w:rFonts w:ascii="Times New Roman" w:hAnsi="Times New Roman" w:cs="Times New Roman"/>
          <w:sz w:val="24"/>
          <w:szCs w:val="24"/>
        </w:rPr>
        <w:t xml:space="preserve">0.582 </w:t>
      </w:r>
      <w:r w:rsidR="009640B3">
        <w:rPr>
          <w:rFonts w:ascii="Times New Roman" w:hAnsi="Times New Roman" w:cs="Times New Roman"/>
          <w:sz w:val="24"/>
          <w:szCs w:val="24"/>
        </w:rPr>
        <w:t>) conditions.</w:t>
      </w:r>
      <w:r w:rsidR="007941E3">
        <w:rPr>
          <w:rFonts w:ascii="Times New Roman" w:hAnsi="Times New Roman" w:cs="Times New Roman"/>
          <w:sz w:val="24"/>
          <w:szCs w:val="24"/>
        </w:rPr>
        <w:t xml:space="preserve"> However, for the Hard CRAT problems, Sound did </w:t>
      </w:r>
      <w:proofErr w:type="gramStart"/>
      <w:r w:rsidR="007941E3">
        <w:rPr>
          <w:rFonts w:ascii="Times New Roman" w:hAnsi="Times New Roman" w:cs="Times New Roman"/>
          <w:sz w:val="24"/>
          <w:szCs w:val="24"/>
        </w:rPr>
        <w:t xml:space="preserve">have an effect </w:t>
      </w:r>
      <w:r w:rsidR="007941E3" w:rsidRPr="009640B3">
        <w:rPr>
          <w:rFonts w:ascii="Times New Roman" w:hAnsi="Times New Roman" w:cs="Times New Roman"/>
          <w:sz w:val="24"/>
          <w:szCs w:val="24"/>
        </w:rPr>
        <w:t>on</w:t>
      </w:r>
      <w:proofErr w:type="gramEnd"/>
      <w:r w:rsidR="007941E3" w:rsidRPr="009640B3">
        <w:rPr>
          <w:rFonts w:ascii="Times New Roman" w:hAnsi="Times New Roman" w:cs="Times New Roman"/>
          <w:sz w:val="24"/>
          <w:szCs w:val="24"/>
        </w:rPr>
        <w:t xml:space="preserve"> self-reported solution strategy responses</w:t>
      </w:r>
      <w:r w:rsidR="007941E3">
        <w:rPr>
          <w:rFonts w:ascii="Times New Roman" w:hAnsi="Times New Roman" w:cs="Times New Roman"/>
          <w:sz w:val="24"/>
          <w:szCs w:val="24"/>
        </w:rPr>
        <w:t>. The self-reported rating scores significantly differed between the Meaningless and Meaningful speech (</w:t>
      </w:r>
      <w:r w:rsidR="007941E3" w:rsidRPr="009C54F6">
        <w:rPr>
          <w:rFonts w:ascii="Times New Roman" w:hAnsi="Times New Roman" w:cs="Times New Roman"/>
          <w:i/>
          <w:iCs/>
          <w:sz w:val="24"/>
          <w:szCs w:val="24"/>
        </w:rPr>
        <w:t>b</w:t>
      </w:r>
      <w:r w:rsidR="007941E3">
        <w:rPr>
          <w:rFonts w:ascii="Times New Roman" w:hAnsi="Times New Roman" w:cs="Times New Roman"/>
          <w:sz w:val="24"/>
          <w:szCs w:val="24"/>
        </w:rPr>
        <w:t xml:space="preserve"> =</w:t>
      </w:r>
      <w:r w:rsidR="009C54F6">
        <w:rPr>
          <w:rFonts w:ascii="Times New Roman" w:hAnsi="Times New Roman" w:cs="Times New Roman"/>
          <w:sz w:val="24"/>
          <w:szCs w:val="24"/>
        </w:rPr>
        <w:t xml:space="preserve"> </w:t>
      </w:r>
      <w:r w:rsidR="009C54F6" w:rsidRPr="007941E3">
        <w:rPr>
          <w:rFonts w:ascii="Times New Roman" w:hAnsi="Times New Roman" w:cs="Times New Roman"/>
          <w:sz w:val="24"/>
          <w:szCs w:val="24"/>
        </w:rPr>
        <w:t>-0.9733</w:t>
      </w:r>
      <w:r w:rsidR="007941E3">
        <w:rPr>
          <w:rFonts w:ascii="Times New Roman" w:hAnsi="Times New Roman" w:cs="Times New Roman"/>
          <w:sz w:val="24"/>
          <w:szCs w:val="24"/>
        </w:rPr>
        <w:t xml:space="preserve">, </w:t>
      </w:r>
      <w:r w:rsidR="007941E3" w:rsidRPr="009C54F6">
        <w:rPr>
          <w:rFonts w:ascii="Times New Roman" w:hAnsi="Times New Roman" w:cs="Times New Roman"/>
          <w:i/>
          <w:iCs/>
          <w:sz w:val="24"/>
          <w:szCs w:val="24"/>
        </w:rPr>
        <w:t>SE</w:t>
      </w:r>
      <w:r w:rsidR="007941E3" w:rsidRPr="009C54F6">
        <w:rPr>
          <w:rFonts w:ascii="Times New Roman" w:hAnsi="Times New Roman" w:cs="Times New Roman"/>
          <w:sz w:val="24"/>
          <w:szCs w:val="24"/>
        </w:rPr>
        <w:t xml:space="preserve"> =</w:t>
      </w:r>
      <w:r w:rsidR="009C54F6" w:rsidRPr="009C54F6">
        <w:rPr>
          <w:rFonts w:ascii="Times New Roman" w:hAnsi="Times New Roman" w:cs="Times New Roman"/>
          <w:sz w:val="24"/>
          <w:szCs w:val="24"/>
        </w:rPr>
        <w:t xml:space="preserve"> </w:t>
      </w:r>
      <w:r w:rsidR="009C54F6" w:rsidRPr="007941E3">
        <w:rPr>
          <w:rFonts w:ascii="Times New Roman" w:hAnsi="Times New Roman" w:cs="Times New Roman"/>
          <w:sz w:val="24"/>
          <w:szCs w:val="24"/>
        </w:rPr>
        <w:t>0.358</w:t>
      </w:r>
      <w:r w:rsidR="007941E3">
        <w:rPr>
          <w:rFonts w:ascii="Times New Roman" w:hAnsi="Times New Roman" w:cs="Times New Roman"/>
          <w:sz w:val="24"/>
          <w:szCs w:val="24"/>
        </w:rPr>
        <w:t xml:space="preserve">, </w:t>
      </w:r>
      <w:r w:rsidR="007941E3" w:rsidRPr="009C54F6">
        <w:rPr>
          <w:rFonts w:ascii="Times New Roman" w:hAnsi="Times New Roman" w:cs="Times New Roman"/>
          <w:i/>
          <w:iCs/>
          <w:sz w:val="24"/>
          <w:szCs w:val="24"/>
        </w:rPr>
        <w:t>z</w:t>
      </w:r>
      <w:r w:rsidR="007941E3">
        <w:rPr>
          <w:rFonts w:ascii="Times New Roman" w:hAnsi="Times New Roman" w:cs="Times New Roman"/>
          <w:sz w:val="24"/>
          <w:szCs w:val="24"/>
        </w:rPr>
        <w:t xml:space="preserve"> = </w:t>
      </w:r>
      <w:r w:rsidR="009C54F6" w:rsidRPr="007941E3">
        <w:rPr>
          <w:rFonts w:ascii="Times New Roman" w:hAnsi="Times New Roman" w:cs="Times New Roman"/>
          <w:sz w:val="24"/>
          <w:szCs w:val="24"/>
        </w:rPr>
        <w:t>-2.717</w:t>
      </w:r>
      <w:r w:rsidR="007941E3">
        <w:rPr>
          <w:rFonts w:ascii="Times New Roman" w:hAnsi="Times New Roman" w:cs="Times New Roman"/>
          <w:sz w:val="24"/>
          <w:szCs w:val="24"/>
        </w:rPr>
        <w:t xml:space="preserve">) conditions, </w:t>
      </w:r>
      <w:r w:rsidR="004D266D">
        <w:rPr>
          <w:rFonts w:ascii="Times New Roman" w:hAnsi="Times New Roman" w:cs="Times New Roman"/>
          <w:sz w:val="24"/>
          <w:szCs w:val="24"/>
        </w:rPr>
        <w:t xml:space="preserve">resulting in significant </w:t>
      </w:r>
      <w:commentRangeStart w:id="14"/>
      <w:r w:rsidR="004D266D">
        <w:rPr>
          <w:rFonts w:ascii="Times New Roman" w:hAnsi="Times New Roman" w:cs="Times New Roman"/>
          <w:sz w:val="24"/>
          <w:szCs w:val="24"/>
        </w:rPr>
        <w:t xml:space="preserve">XXXX </w:t>
      </w:r>
      <w:commentRangeEnd w:id="14"/>
      <w:r w:rsidR="004D266D">
        <w:rPr>
          <w:rStyle w:val="CommentReference"/>
        </w:rPr>
        <w:commentReference w:id="14"/>
      </w:r>
      <w:r w:rsidR="000A3E74">
        <w:rPr>
          <w:rFonts w:ascii="Times New Roman" w:hAnsi="Times New Roman" w:cs="Times New Roman"/>
          <w:sz w:val="24"/>
          <w:szCs w:val="24"/>
        </w:rPr>
        <w:t xml:space="preserve">. We did not observe any significant difference in the Difficult CRAT problems </w:t>
      </w:r>
      <w:r w:rsidR="007941E3">
        <w:rPr>
          <w:rFonts w:ascii="Times New Roman" w:hAnsi="Times New Roman" w:cs="Times New Roman"/>
          <w:sz w:val="24"/>
          <w:szCs w:val="24"/>
        </w:rPr>
        <w:t>between the Meaningless speech and Quiet conditions (</w:t>
      </w:r>
      <w:r w:rsidR="007941E3" w:rsidRPr="009C54F6">
        <w:rPr>
          <w:rFonts w:ascii="Times New Roman" w:hAnsi="Times New Roman" w:cs="Times New Roman"/>
          <w:i/>
          <w:iCs/>
          <w:sz w:val="24"/>
          <w:szCs w:val="24"/>
        </w:rPr>
        <w:t>b</w:t>
      </w:r>
      <w:r w:rsidR="007941E3">
        <w:rPr>
          <w:rFonts w:ascii="Times New Roman" w:hAnsi="Times New Roman" w:cs="Times New Roman"/>
          <w:sz w:val="24"/>
          <w:szCs w:val="24"/>
        </w:rPr>
        <w:t xml:space="preserve"> =</w:t>
      </w:r>
      <w:r w:rsidR="009C54F6">
        <w:rPr>
          <w:rFonts w:ascii="Times New Roman" w:hAnsi="Times New Roman" w:cs="Times New Roman"/>
          <w:sz w:val="24"/>
          <w:szCs w:val="24"/>
        </w:rPr>
        <w:t xml:space="preserve"> </w:t>
      </w:r>
      <w:r w:rsidR="009C54F6" w:rsidRPr="007941E3">
        <w:rPr>
          <w:rFonts w:ascii="Times New Roman" w:hAnsi="Times New Roman" w:cs="Times New Roman"/>
          <w:sz w:val="24"/>
          <w:szCs w:val="24"/>
        </w:rPr>
        <w:t>-0.1266</w:t>
      </w:r>
      <w:r w:rsidR="007941E3">
        <w:rPr>
          <w:rFonts w:ascii="Times New Roman" w:hAnsi="Times New Roman" w:cs="Times New Roman"/>
          <w:sz w:val="24"/>
          <w:szCs w:val="24"/>
        </w:rPr>
        <w:t xml:space="preserve">, </w:t>
      </w:r>
      <w:r w:rsidR="007941E3" w:rsidRPr="009C54F6">
        <w:rPr>
          <w:rFonts w:ascii="Times New Roman" w:hAnsi="Times New Roman" w:cs="Times New Roman"/>
          <w:i/>
          <w:iCs/>
          <w:sz w:val="24"/>
          <w:szCs w:val="24"/>
        </w:rPr>
        <w:t>SE</w:t>
      </w:r>
      <w:r w:rsidR="007941E3" w:rsidRPr="009C54F6">
        <w:rPr>
          <w:rFonts w:ascii="Times New Roman" w:hAnsi="Times New Roman" w:cs="Times New Roman"/>
          <w:sz w:val="24"/>
          <w:szCs w:val="24"/>
        </w:rPr>
        <w:t xml:space="preserve"> =</w:t>
      </w:r>
      <w:r w:rsidR="009C54F6" w:rsidRPr="009C54F6">
        <w:rPr>
          <w:rFonts w:ascii="Times New Roman" w:hAnsi="Times New Roman" w:cs="Times New Roman"/>
          <w:sz w:val="24"/>
          <w:szCs w:val="24"/>
        </w:rPr>
        <w:t xml:space="preserve"> </w:t>
      </w:r>
      <w:r w:rsidR="009C54F6" w:rsidRPr="007941E3">
        <w:rPr>
          <w:rFonts w:ascii="Times New Roman" w:hAnsi="Times New Roman" w:cs="Times New Roman"/>
          <w:sz w:val="24"/>
          <w:szCs w:val="24"/>
        </w:rPr>
        <w:t>0.323</w:t>
      </w:r>
      <w:r w:rsidR="007941E3">
        <w:rPr>
          <w:rFonts w:ascii="Times New Roman" w:hAnsi="Times New Roman" w:cs="Times New Roman"/>
          <w:sz w:val="24"/>
          <w:szCs w:val="24"/>
        </w:rPr>
        <w:t xml:space="preserve">, </w:t>
      </w:r>
      <w:r w:rsidR="007941E3" w:rsidRPr="009C54F6">
        <w:rPr>
          <w:rFonts w:ascii="Times New Roman" w:hAnsi="Times New Roman" w:cs="Times New Roman"/>
          <w:i/>
          <w:iCs/>
          <w:sz w:val="24"/>
          <w:szCs w:val="24"/>
        </w:rPr>
        <w:t>z</w:t>
      </w:r>
      <w:r w:rsidR="007941E3">
        <w:rPr>
          <w:rFonts w:ascii="Times New Roman" w:hAnsi="Times New Roman" w:cs="Times New Roman"/>
          <w:sz w:val="24"/>
          <w:szCs w:val="24"/>
        </w:rPr>
        <w:t xml:space="preserve"> =</w:t>
      </w:r>
      <w:r w:rsidR="009C54F6">
        <w:rPr>
          <w:rFonts w:ascii="Times New Roman" w:hAnsi="Times New Roman" w:cs="Times New Roman"/>
          <w:sz w:val="24"/>
          <w:szCs w:val="24"/>
        </w:rPr>
        <w:t xml:space="preserve"> </w:t>
      </w:r>
      <w:r w:rsidR="009C54F6" w:rsidRPr="007941E3">
        <w:rPr>
          <w:rFonts w:ascii="Times New Roman" w:hAnsi="Times New Roman" w:cs="Times New Roman"/>
          <w:sz w:val="24"/>
          <w:szCs w:val="24"/>
        </w:rPr>
        <w:t>-0.</w:t>
      </w:r>
      <w:commentRangeStart w:id="15"/>
      <w:r w:rsidR="009C54F6" w:rsidRPr="007941E3">
        <w:rPr>
          <w:rFonts w:ascii="Times New Roman" w:hAnsi="Times New Roman" w:cs="Times New Roman"/>
          <w:sz w:val="24"/>
          <w:szCs w:val="24"/>
        </w:rPr>
        <w:t>392</w:t>
      </w:r>
      <w:commentRangeEnd w:id="15"/>
      <w:r w:rsidR="00D42C8A">
        <w:rPr>
          <w:rStyle w:val="CommentReference"/>
        </w:rPr>
        <w:commentReference w:id="15"/>
      </w:r>
      <w:r w:rsidR="007941E3">
        <w:rPr>
          <w:rFonts w:ascii="Times New Roman" w:hAnsi="Times New Roman" w:cs="Times New Roman"/>
          <w:sz w:val="24"/>
          <w:szCs w:val="24"/>
        </w:rPr>
        <w:t>).</w:t>
      </w:r>
      <w:r w:rsidR="00D42C8A">
        <w:rPr>
          <w:rFonts w:ascii="Times New Roman" w:hAnsi="Times New Roman" w:cs="Times New Roman"/>
          <w:sz w:val="24"/>
          <w:szCs w:val="24"/>
        </w:rPr>
        <w:t xml:space="preserve"> </w:t>
      </w:r>
    </w:p>
    <w:p w14:paraId="70C1557E" w14:textId="77777777" w:rsidR="00275030" w:rsidRDefault="00275030" w:rsidP="00A7345E">
      <w:pPr>
        <w:spacing w:line="480" w:lineRule="auto"/>
      </w:pPr>
    </w:p>
    <w:sectPr w:rsidR="00275030">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Federica Degno" w:date="2020-10-28T08:51:00Z" w:initials="FD">
    <w:p w14:paraId="6FBFAD05" w14:textId="620FC3D6" w:rsidR="00AC7977" w:rsidRPr="000E65FB" w:rsidRDefault="00AC7977">
      <w:pPr>
        <w:pStyle w:val="CommentText"/>
        <w:rPr>
          <w:rFonts w:ascii="Times New Roman" w:hAnsi="Times New Roman" w:cs="Times New Roman"/>
        </w:rPr>
      </w:pPr>
      <w:r>
        <w:rPr>
          <w:rStyle w:val="CommentReference"/>
        </w:rPr>
        <w:annotationRef/>
      </w:r>
      <w:r w:rsidRPr="000E65FB">
        <w:rPr>
          <w:rFonts w:ascii="Times New Roman" w:hAnsi="Times New Roman" w:cs="Times New Roman"/>
          <w:color w:val="000000"/>
          <w:sz w:val="27"/>
          <w:szCs w:val="27"/>
          <w:shd w:val="clear" w:color="auto" w:fill="FFFFFF"/>
        </w:rPr>
        <w:t xml:space="preserve">Bates D, </w:t>
      </w:r>
      <w:proofErr w:type="spellStart"/>
      <w:r w:rsidRPr="000E65FB">
        <w:rPr>
          <w:rFonts w:ascii="Times New Roman" w:hAnsi="Times New Roman" w:cs="Times New Roman"/>
          <w:color w:val="000000"/>
          <w:sz w:val="27"/>
          <w:szCs w:val="27"/>
          <w:shd w:val="clear" w:color="auto" w:fill="FFFFFF"/>
        </w:rPr>
        <w:t>Mächler</w:t>
      </w:r>
      <w:proofErr w:type="spellEnd"/>
      <w:r w:rsidRPr="000E65FB">
        <w:rPr>
          <w:rFonts w:ascii="Times New Roman" w:hAnsi="Times New Roman" w:cs="Times New Roman"/>
          <w:color w:val="000000"/>
          <w:sz w:val="27"/>
          <w:szCs w:val="27"/>
          <w:shd w:val="clear" w:color="auto" w:fill="FFFFFF"/>
        </w:rPr>
        <w:t xml:space="preserve"> M, </w:t>
      </w:r>
      <w:proofErr w:type="spellStart"/>
      <w:r w:rsidRPr="000E65FB">
        <w:rPr>
          <w:rFonts w:ascii="Times New Roman" w:hAnsi="Times New Roman" w:cs="Times New Roman"/>
          <w:color w:val="000000"/>
          <w:sz w:val="27"/>
          <w:szCs w:val="27"/>
          <w:shd w:val="clear" w:color="auto" w:fill="FFFFFF"/>
        </w:rPr>
        <w:t>Bolker</w:t>
      </w:r>
      <w:proofErr w:type="spellEnd"/>
      <w:r w:rsidRPr="000E65FB">
        <w:rPr>
          <w:rFonts w:ascii="Times New Roman" w:hAnsi="Times New Roman" w:cs="Times New Roman"/>
          <w:color w:val="000000"/>
          <w:sz w:val="27"/>
          <w:szCs w:val="27"/>
          <w:shd w:val="clear" w:color="auto" w:fill="FFFFFF"/>
        </w:rPr>
        <w:t xml:space="preserve"> B, Walker S (2015). “Fitting Linear Mixed-Effects Models Using lme4.” </w:t>
      </w:r>
      <w:r w:rsidRPr="000E65FB">
        <w:rPr>
          <w:rStyle w:val="Emphasis"/>
          <w:rFonts w:ascii="Times New Roman" w:hAnsi="Times New Roman" w:cs="Times New Roman"/>
          <w:color w:val="000000"/>
          <w:sz w:val="27"/>
          <w:szCs w:val="27"/>
          <w:shd w:val="clear" w:color="auto" w:fill="FFFFFF"/>
        </w:rPr>
        <w:t>Journal of Statistical Software</w:t>
      </w:r>
      <w:r w:rsidRPr="000E65FB">
        <w:rPr>
          <w:rFonts w:ascii="Times New Roman" w:hAnsi="Times New Roman" w:cs="Times New Roman"/>
          <w:color w:val="000000"/>
          <w:sz w:val="27"/>
          <w:szCs w:val="27"/>
          <w:shd w:val="clear" w:color="auto" w:fill="FFFFFF"/>
        </w:rPr>
        <w:t>, </w:t>
      </w:r>
      <w:r w:rsidRPr="000E65FB">
        <w:rPr>
          <w:rFonts w:ascii="Times New Roman" w:hAnsi="Times New Roman" w:cs="Times New Roman"/>
          <w:b/>
          <w:bCs/>
          <w:color w:val="000000"/>
          <w:sz w:val="27"/>
          <w:szCs w:val="27"/>
          <w:shd w:val="clear" w:color="auto" w:fill="FFFFFF"/>
        </w:rPr>
        <w:t>67</w:t>
      </w:r>
      <w:r w:rsidRPr="000E65FB">
        <w:rPr>
          <w:rFonts w:ascii="Times New Roman" w:hAnsi="Times New Roman" w:cs="Times New Roman"/>
          <w:color w:val="000000"/>
          <w:sz w:val="27"/>
          <w:szCs w:val="27"/>
          <w:shd w:val="clear" w:color="auto" w:fill="FFFFFF"/>
        </w:rPr>
        <w:t xml:space="preserve">(1), 1–48. </w:t>
      </w:r>
      <w:proofErr w:type="spellStart"/>
      <w:r w:rsidRPr="000E65FB">
        <w:rPr>
          <w:rFonts w:ascii="Times New Roman" w:hAnsi="Times New Roman" w:cs="Times New Roman"/>
          <w:color w:val="000000"/>
          <w:sz w:val="27"/>
          <w:szCs w:val="27"/>
          <w:shd w:val="clear" w:color="auto" w:fill="FFFFFF"/>
        </w:rPr>
        <w:t>doi</w:t>
      </w:r>
      <w:proofErr w:type="spellEnd"/>
      <w:r w:rsidRPr="000E65FB">
        <w:rPr>
          <w:rFonts w:ascii="Times New Roman" w:hAnsi="Times New Roman" w:cs="Times New Roman"/>
          <w:color w:val="000000"/>
          <w:sz w:val="27"/>
          <w:szCs w:val="27"/>
          <w:shd w:val="clear" w:color="auto" w:fill="FFFFFF"/>
        </w:rPr>
        <w:t>: </w:t>
      </w:r>
      <w:hyperlink r:id="rId1" w:history="1">
        <w:r w:rsidRPr="000E65FB">
          <w:rPr>
            <w:rStyle w:val="Hyperlink"/>
            <w:rFonts w:ascii="Times New Roman" w:hAnsi="Times New Roman" w:cs="Times New Roman"/>
            <w:sz w:val="27"/>
            <w:szCs w:val="27"/>
            <w:shd w:val="clear" w:color="auto" w:fill="FFFFFF"/>
          </w:rPr>
          <w:t>10.18637/</w:t>
        </w:r>
        <w:proofErr w:type="gramStart"/>
        <w:r w:rsidRPr="000E65FB">
          <w:rPr>
            <w:rStyle w:val="Hyperlink"/>
            <w:rFonts w:ascii="Times New Roman" w:hAnsi="Times New Roman" w:cs="Times New Roman"/>
            <w:sz w:val="27"/>
            <w:szCs w:val="27"/>
            <w:shd w:val="clear" w:color="auto" w:fill="FFFFFF"/>
          </w:rPr>
          <w:t>jss.v067.i</w:t>
        </w:r>
        <w:proofErr w:type="gramEnd"/>
        <w:r w:rsidRPr="000E65FB">
          <w:rPr>
            <w:rStyle w:val="Hyperlink"/>
            <w:rFonts w:ascii="Times New Roman" w:hAnsi="Times New Roman" w:cs="Times New Roman"/>
            <w:sz w:val="27"/>
            <w:szCs w:val="27"/>
            <w:shd w:val="clear" w:color="auto" w:fill="FFFFFF"/>
          </w:rPr>
          <w:t>01</w:t>
        </w:r>
      </w:hyperlink>
      <w:r w:rsidRPr="000E65FB">
        <w:rPr>
          <w:rFonts w:ascii="Times New Roman" w:hAnsi="Times New Roman" w:cs="Times New Roman"/>
          <w:color w:val="000000"/>
          <w:sz w:val="27"/>
          <w:szCs w:val="27"/>
          <w:shd w:val="clear" w:color="auto" w:fill="FFFFFF"/>
        </w:rPr>
        <w:t>.</w:t>
      </w:r>
    </w:p>
  </w:comment>
  <w:comment w:id="1" w:author="Federica Degno" w:date="2020-10-28T08:54:00Z" w:initials="FD">
    <w:p w14:paraId="6C6A92BC" w14:textId="0AA8D58F" w:rsidR="00AC7977" w:rsidRDefault="00AC7977">
      <w:pPr>
        <w:pStyle w:val="CommentText"/>
      </w:pPr>
      <w:r>
        <w:rPr>
          <w:rStyle w:val="CommentReference"/>
        </w:rPr>
        <w:annotationRef/>
      </w:r>
      <w:r>
        <w:rPr>
          <w:color w:val="000000"/>
          <w:sz w:val="27"/>
          <w:szCs w:val="27"/>
          <w:shd w:val="clear" w:color="auto" w:fill="FFFFFF"/>
        </w:rPr>
        <w:t>Venables WN, Ripley BD (2002). </w:t>
      </w:r>
      <w:r>
        <w:rPr>
          <w:rStyle w:val="Emphasis"/>
          <w:color w:val="000000"/>
          <w:sz w:val="27"/>
          <w:szCs w:val="27"/>
          <w:shd w:val="clear" w:color="auto" w:fill="FFFFFF"/>
        </w:rPr>
        <w:t>Modern Applied Statistics with S</w:t>
      </w:r>
      <w:r>
        <w:rPr>
          <w:color w:val="000000"/>
          <w:sz w:val="27"/>
          <w:szCs w:val="27"/>
          <w:shd w:val="clear" w:color="auto" w:fill="FFFFFF"/>
        </w:rPr>
        <w:t>, Fourth edition. Springer, New York. ISBN 0-387-95457-0, </w:t>
      </w:r>
      <w:hyperlink r:id="rId2" w:history="1">
        <w:r>
          <w:rPr>
            <w:rStyle w:val="Hyperlink"/>
            <w:sz w:val="27"/>
            <w:szCs w:val="27"/>
            <w:shd w:val="clear" w:color="auto" w:fill="FFFFFF"/>
          </w:rPr>
          <w:t>http://www.stats.ox.ac.uk/pub/MASS4/</w:t>
        </w:r>
      </w:hyperlink>
      <w:r>
        <w:rPr>
          <w:color w:val="000000"/>
          <w:sz w:val="27"/>
          <w:szCs w:val="27"/>
          <w:shd w:val="clear" w:color="auto" w:fill="FFFFFF"/>
        </w:rPr>
        <w:t>.</w:t>
      </w:r>
    </w:p>
  </w:comment>
  <w:comment w:id="2" w:author="Federica Degno" w:date="2020-10-28T08:54:00Z" w:initials="FD">
    <w:p w14:paraId="293E4436" w14:textId="0AC937ED" w:rsidR="00AC7977" w:rsidRDefault="00AC7977">
      <w:pPr>
        <w:pStyle w:val="CommentText"/>
      </w:pPr>
      <w:r>
        <w:rPr>
          <w:rStyle w:val="CommentReference"/>
        </w:rPr>
        <w:annotationRef/>
      </w:r>
      <w:r>
        <w:rPr>
          <w:rFonts w:ascii="Arial" w:hAnsi="Arial" w:cs="Arial"/>
          <w:color w:val="222222"/>
          <w:shd w:val="clear" w:color="auto" w:fill="FFFFFF"/>
        </w:rPr>
        <w:t xml:space="preserve">Barr, D. J., Levy, R., Scheepers, C., &amp; </w:t>
      </w:r>
      <w:proofErr w:type="spellStart"/>
      <w:r>
        <w:rPr>
          <w:rFonts w:ascii="Arial" w:hAnsi="Arial" w:cs="Arial"/>
          <w:color w:val="222222"/>
          <w:shd w:val="clear" w:color="auto" w:fill="FFFFFF"/>
        </w:rPr>
        <w:t>Tily</w:t>
      </w:r>
      <w:proofErr w:type="spellEnd"/>
      <w:r>
        <w:rPr>
          <w:rFonts w:ascii="Arial" w:hAnsi="Arial" w:cs="Arial"/>
          <w:color w:val="222222"/>
          <w:shd w:val="clear" w:color="auto" w:fill="FFFFFF"/>
        </w:rPr>
        <w:t>, H. J. (2013). Random effects structure for confirmatory hypothesis testing: Keep it maximal. </w:t>
      </w:r>
      <w:r>
        <w:rPr>
          <w:rFonts w:ascii="Arial" w:hAnsi="Arial" w:cs="Arial"/>
          <w:i/>
          <w:iCs/>
          <w:color w:val="222222"/>
          <w:shd w:val="clear" w:color="auto" w:fill="FFFFFF"/>
        </w:rPr>
        <w:t>Journal of memory and language</w:t>
      </w:r>
      <w:r>
        <w:rPr>
          <w:rFonts w:ascii="Arial" w:hAnsi="Arial" w:cs="Arial"/>
          <w:color w:val="222222"/>
          <w:shd w:val="clear" w:color="auto" w:fill="FFFFFF"/>
        </w:rPr>
        <w:t>, </w:t>
      </w:r>
      <w:r>
        <w:rPr>
          <w:rFonts w:ascii="Arial" w:hAnsi="Arial" w:cs="Arial"/>
          <w:i/>
          <w:iCs/>
          <w:color w:val="222222"/>
          <w:shd w:val="clear" w:color="auto" w:fill="FFFFFF"/>
        </w:rPr>
        <w:t>68</w:t>
      </w:r>
      <w:r>
        <w:rPr>
          <w:rFonts w:ascii="Arial" w:hAnsi="Arial" w:cs="Arial"/>
          <w:color w:val="222222"/>
          <w:shd w:val="clear" w:color="auto" w:fill="FFFFFF"/>
        </w:rPr>
        <w:t>(3), 255-278.</w:t>
      </w:r>
    </w:p>
  </w:comment>
  <w:comment w:id="4" w:author="Federica Degno" w:date="2020-10-28T08:55:00Z" w:initials="FD">
    <w:p w14:paraId="4C69A1B9" w14:textId="1981417D" w:rsidR="00AC7977" w:rsidRDefault="00AC7977">
      <w:pPr>
        <w:pStyle w:val="CommentText"/>
      </w:pPr>
      <w:r>
        <w:rPr>
          <w:rStyle w:val="CommentReference"/>
        </w:rPr>
        <w:annotationRef/>
      </w:r>
      <w:r>
        <w:rPr>
          <w:color w:val="000000"/>
          <w:sz w:val="27"/>
          <w:szCs w:val="27"/>
          <w:shd w:val="clear" w:color="auto" w:fill="FFFFFF"/>
        </w:rPr>
        <w:t xml:space="preserve">Kuznetsova A, </w:t>
      </w:r>
      <w:proofErr w:type="spellStart"/>
      <w:r>
        <w:rPr>
          <w:color w:val="000000"/>
          <w:sz w:val="27"/>
          <w:szCs w:val="27"/>
          <w:shd w:val="clear" w:color="auto" w:fill="FFFFFF"/>
        </w:rPr>
        <w:t>Brockhoff</w:t>
      </w:r>
      <w:proofErr w:type="spellEnd"/>
      <w:r>
        <w:rPr>
          <w:color w:val="000000"/>
          <w:sz w:val="27"/>
          <w:szCs w:val="27"/>
          <w:shd w:val="clear" w:color="auto" w:fill="FFFFFF"/>
        </w:rPr>
        <w:t xml:space="preserve"> PB, Christensen RHB (2017). “</w:t>
      </w:r>
      <w:proofErr w:type="spellStart"/>
      <w:r>
        <w:rPr>
          <w:color w:val="000000"/>
          <w:sz w:val="27"/>
          <w:szCs w:val="27"/>
          <w:shd w:val="clear" w:color="auto" w:fill="FFFFFF"/>
        </w:rPr>
        <w:t>lmerTest</w:t>
      </w:r>
      <w:proofErr w:type="spellEnd"/>
      <w:r>
        <w:rPr>
          <w:color w:val="000000"/>
          <w:sz w:val="27"/>
          <w:szCs w:val="27"/>
          <w:shd w:val="clear" w:color="auto" w:fill="FFFFFF"/>
        </w:rPr>
        <w:t xml:space="preserve"> Package: Tests in Linear Mixed Effects Models.” </w:t>
      </w:r>
      <w:r>
        <w:rPr>
          <w:rStyle w:val="Emphasis"/>
          <w:color w:val="000000"/>
          <w:sz w:val="27"/>
          <w:szCs w:val="27"/>
          <w:shd w:val="clear" w:color="auto" w:fill="FFFFFF"/>
        </w:rPr>
        <w:t>Journal of Statistical Software</w:t>
      </w:r>
      <w:r>
        <w:rPr>
          <w:color w:val="000000"/>
          <w:sz w:val="27"/>
          <w:szCs w:val="27"/>
          <w:shd w:val="clear" w:color="auto" w:fill="FFFFFF"/>
        </w:rPr>
        <w:t>, </w:t>
      </w:r>
      <w:r>
        <w:rPr>
          <w:b/>
          <w:bCs/>
          <w:color w:val="000000"/>
          <w:sz w:val="27"/>
          <w:szCs w:val="27"/>
          <w:shd w:val="clear" w:color="auto" w:fill="FFFFFF"/>
        </w:rPr>
        <w:t>82</w:t>
      </w:r>
      <w:r>
        <w:rPr>
          <w:color w:val="000000"/>
          <w:sz w:val="27"/>
          <w:szCs w:val="27"/>
          <w:shd w:val="clear" w:color="auto" w:fill="FFFFFF"/>
        </w:rPr>
        <w:t xml:space="preserve">(13), 1–26. </w:t>
      </w:r>
      <w:proofErr w:type="spellStart"/>
      <w:r>
        <w:rPr>
          <w:color w:val="000000"/>
          <w:sz w:val="27"/>
          <w:szCs w:val="27"/>
          <w:shd w:val="clear" w:color="auto" w:fill="FFFFFF"/>
        </w:rPr>
        <w:t>doi</w:t>
      </w:r>
      <w:proofErr w:type="spellEnd"/>
      <w:r>
        <w:rPr>
          <w:color w:val="000000"/>
          <w:sz w:val="27"/>
          <w:szCs w:val="27"/>
          <w:shd w:val="clear" w:color="auto" w:fill="FFFFFF"/>
        </w:rPr>
        <w:t>: </w:t>
      </w:r>
      <w:hyperlink r:id="rId3" w:history="1">
        <w:r>
          <w:rPr>
            <w:rStyle w:val="Hyperlink"/>
            <w:sz w:val="27"/>
            <w:szCs w:val="27"/>
            <w:shd w:val="clear" w:color="auto" w:fill="FFFFFF"/>
          </w:rPr>
          <w:t>10.18637/</w:t>
        </w:r>
        <w:proofErr w:type="gramStart"/>
        <w:r>
          <w:rPr>
            <w:rStyle w:val="Hyperlink"/>
            <w:sz w:val="27"/>
            <w:szCs w:val="27"/>
            <w:shd w:val="clear" w:color="auto" w:fill="FFFFFF"/>
          </w:rPr>
          <w:t>jss.v082.i</w:t>
        </w:r>
        <w:proofErr w:type="gramEnd"/>
        <w:r>
          <w:rPr>
            <w:rStyle w:val="Hyperlink"/>
            <w:sz w:val="27"/>
            <w:szCs w:val="27"/>
            <w:shd w:val="clear" w:color="auto" w:fill="FFFFFF"/>
          </w:rPr>
          <w:t>13</w:t>
        </w:r>
      </w:hyperlink>
      <w:r>
        <w:rPr>
          <w:color w:val="000000"/>
          <w:sz w:val="27"/>
          <w:szCs w:val="27"/>
          <w:shd w:val="clear" w:color="auto" w:fill="FFFFFF"/>
        </w:rPr>
        <w:t>.</w:t>
      </w:r>
    </w:p>
  </w:comment>
  <w:comment w:id="3" w:author="Federica Degno" w:date="2020-10-28T12:51:00Z" w:initials="FD">
    <w:p w14:paraId="0C7F27BF" w14:textId="2FDD9727" w:rsidR="00AC7977" w:rsidRDefault="00AC7977">
      <w:pPr>
        <w:pStyle w:val="CommentText"/>
      </w:pPr>
      <w:r>
        <w:rPr>
          <w:rStyle w:val="CommentReference"/>
        </w:rPr>
        <w:annotationRef/>
      </w:r>
      <w:r>
        <w:t>Alternatively, we could omit the p values from the tables, and simply treat as significant any effect with z value &gt;1.96.</w:t>
      </w:r>
    </w:p>
  </w:comment>
  <w:comment w:id="5" w:author="Federica Degno" w:date="2020-10-28T08:57:00Z" w:initials="FD">
    <w:p w14:paraId="71F90799" w14:textId="77777777" w:rsidR="00450827" w:rsidRDefault="00450827" w:rsidP="00450827">
      <w:pPr>
        <w:pStyle w:val="CommentText"/>
      </w:pPr>
      <w:r>
        <w:rPr>
          <w:rStyle w:val="CommentReference"/>
        </w:rPr>
        <w:annotationRef/>
      </w:r>
      <w:r>
        <w:rPr>
          <w:color w:val="000000"/>
          <w:sz w:val="27"/>
          <w:szCs w:val="27"/>
          <w:shd w:val="clear" w:color="auto" w:fill="FFFFFF"/>
        </w:rPr>
        <w:t>Christensen, R. H. B. (2015). ordinal - Regression Models for Ordinal Data. R package version 2015.6-28. </w:t>
      </w:r>
      <w:hyperlink r:id="rId4" w:history="1">
        <w:r>
          <w:rPr>
            <w:rStyle w:val="Hyperlink"/>
            <w:sz w:val="27"/>
            <w:szCs w:val="27"/>
            <w:shd w:val="clear" w:color="auto" w:fill="FFFFFF"/>
          </w:rPr>
          <w:t>http://www.cran.r-project.org/package=ordinal/</w:t>
        </w:r>
      </w:hyperlink>
      <w:r>
        <w:rPr>
          <w:color w:val="000000"/>
          <w:sz w:val="27"/>
          <w:szCs w:val="27"/>
          <w:shd w:val="clear" w:color="auto" w:fill="FFFFFF"/>
        </w:rPr>
        <w:t>.</w:t>
      </w:r>
    </w:p>
  </w:comment>
  <w:comment w:id="6" w:author="Federica Degno" w:date="2020-10-28T15:22:00Z" w:initials="FD">
    <w:p w14:paraId="79A57602" w14:textId="77777777" w:rsidR="00450827" w:rsidRDefault="00450827" w:rsidP="00450827">
      <w:pPr>
        <w:pStyle w:val="CommentText"/>
      </w:pPr>
      <w:r>
        <w:rPr>
          <w:rStyle w:val="CommentReference"/>
        </w:rPr>
        <w:annotationRef/>
      </w:r>
      <w:proofErr w:type="spellStart"/>
      <w:r>
        <w:rPr>
          <w:rFonts w:ascii="Arial" w:hAnsi="Arial" w:cs="Arial"/>
          <w:color w:val="222222"/>
          <w:shd w:val="clear" w:color="auto" w:fill="FFFFFF"/>
        </w:rPr>
        <w:t>Lenth</w:t>
      </w:r>
      <w:proofErr w:type="spellEnd"/>
      <w:r>
        <w:rPr>
          <w:rFonts w:ascii="Arial" w:hAnsi="Arial" w:cs="Arial"/>
          <w:color w:val="222222"/>
          <w:shd w:val="clear" w:color="auto" w:fill="FFFFFF"/>
        </w:rPr>
        <w:t xml:space="preserve">, R., </w:t>
      </w:r>
      <w:proofErr w:type="spellStart"/>
      <w:r>
        <w:rPr>
          <w:rFonts w:ascii="Arial" w:hAnsi="Arial" w:cs="Arial"/>
          <w:color w:val="222222"/>
          <w:shd w:val="clear" w:color="auto" w:fill="FFFFFF"/>
        </w:rPr>
        <w:t>Singmann</w:t>
      </w:r>
      <w:proofErr w:type="spellEnd"/>
      <w:r>
        <w:rPr>
          <w:rFonts w:ascii="Arial" w:hAnsi="Arial" w:cs="Arial"/>
          <w:color w:val="222222"/>
          <w:shd w:val="clear" w:color="auto" w:fill="FFFFFF"/>
        </w:rPr>
        <w:t xml:space="preserve">, H., Love, J., </w:t>
      </w:r>
      <w:proofErr w:type="spellStart"/>
      <w:r>
        <w:rPr>
          <w:rFonts w:ascii="Arial" w:hAnsi="Arial" w:cs="Arial"/>
          <w:color w:val="222222"/>
          <w:shd w:val="clear" w:color="auto" w:fill="FFFFFF"/>
        </w:rPr>
        <w:t>Buerkner</w:t>
      </w:r>
      <w:proofErr w:type="spellEnd"/>
      <w:r>
        <w:rPr>
          <w:rFonts w:ascii="Arial" w:hAnsi="Arial" w:cs="Arial"/>
          <w:color w:val="222222"/>
          <w:shd w:val="clear" w:color="auto" w:fill="FFFFFF"/>
        </w:rPr>
        <w:t xml:space="preserve">, P., &amp; </w:t>
      </w:r>
      <w:proofErr w:type="spellStart"/>
      <w:r>
        <w:rPr>
          <w:rFonts w:ascii="Arial" w:hAnsi="Arial" w:cs="Arial"/>
          <w:color w:val="222222"/>
          <w:shd w:val="clear" w:color="auto" w:fill="FFFFFF"/>
        </w:rPr>
        <w:t>Herve</w:t>
      </w:r>
      <w:proofErr w:type="spellEnd"/>
      <w:r>
        <w:rPr>
          <w:rFonts w:ascii="Arial" w:hAnsi="Arial" w:cs="Arial"/>
          <w:color w:val="222222"/>
          <w:shd w:val="clear" w:color="auto" w:fill="FFFFFF"/>
        </w:rPr>
        <w:t xml:space="preserve">, M. (2018). </w:t>
      </w:r>
      <w:proofErr w:type="spellStart"/>
      <w:r>
        <w:rPr>
          <w:rFonts w:ascii="Arial" w:hAnsi="Arial" w:cs="Arial"/>
          <w:color w:val="222222"/>
          <w:shd w:val="clear" w:color="auto" w:fill="FFFFFF"/>
        </w:rPr>
        <w:t>emmeans</w:t>
      </w:r>
      <w:proofErr w:type="spellEnd"/>
      <w:r>
        <w:rPr>
          <w:rFonts w:ascii="Arial" w:hAnsi="Arial" w:cs="Arial"/>
          <w:color w:val="222222"/>
          <w:shd w:val="clear" w:color="auto" w:fill="FFFFFF"/>
        </w:rPr>
        <w:t>: Estimated marginal means, aka least-squares means. R package. </w:t>
      </w:r>
      <w:r>
        <w:rPr>
          <w:rFonts w:ascii="Arial" w:hAnsi="Arial" w:cs="Arial"/>
          <w:i/>
          <w:iCs/>
          <w:color w:val="222222"/>
          <w:shd w:val="clear" w:color="auto" w:fill="FFFFFF"/>
        </w:rPr>
        <w:t xml:space="preserve">See https://CRAN. R-project. org/package= </w:t>
      </w:r>
      <w:proofErr w:type="spellStart"/>
      <w:r>
        <w:rPr>
          <w:rFonts w:ascii="Arial" w:hAnsi="Arial" w:cs="Arial"/>
          <w:i/>
          <w:iCs/>
          <w:color w:val="222222"/>
          <w:shd w:val="clear" w:color="auto" w:fill="FFFFFF"/>
        </w:rPr>
        <w:t>emmeans</w:t>
      </w:r>
      <w:proofErr w:type="spellEnd"/>
      <w:r>
        <w:rPr>
          <w:rFonts w:ascii="Arial" w:hAnsi="Arial" w:cs="Arial"/>
          <w:color w:val="222222"/>
          <w:shd w:val="clear" w:color="auto" w:fill="FFFFFF"/>
        </w:rPr>
        <w:t>.</w:t>
      </w:r>
    </w:p>
  </w:comment>
  <w:comment w:id="8" w:author="Federica Degno" w:date="2020-10-28T15:25:00Z" w:initials="FD">
    <w:p w14:paraId="535B5E86" w14:textId="485EDF01" w:rsidR="0093086A" w:rsidRDefault="0093086A">
      <w:pPr>
        <w:pStyle w:val="CommentText"/>
      </w:pPr>
      <w:r>
        <w:rPr>
          <w:rStyle w:val="CommentReference"/>
        </w:rPr>
        <w:annotationRef/>
      </w:r>
      <w:r>
        <w:t>There was a marginally significant effect .0</w:t>
      </w:r>
      <w:r w:rsidR="00C41CC4">
        <w:t xml:space="preserve">82 </w:t>
      </w:r>
      <w:r w:rsidR="001823DE">
        <w:t>between Quiet-SS</w:t>
      </w:r>
      <w:r>
        <w:t xml:space="preserve">. Not sure you want to mention it. </w:t>
      </w:r>
    </w:p>
  </w:comment>
  <w:comment w:id="9" w:author="Federica Degno" w:date="2020-10-28T15:22:00Z" w:initials="FD">
    <w:p w14:paraId="5F5809C3" w14:textId="77777777" w:rsidR="006F3063" w:rsidRDefault="006F3063" w:rsidP="006F3063">
      <w:pPr>
        <w:pStyle w:val="CommentText"/>
      </w:pPr>
      <w:r>
        <w:rPr>
          <w:rStyle w:val="CommentReference"/>
        </w:rPr>
        <w:annotationRef/>
      </w:r>
      <w:proofErr w:type="spellStart"/>
      <w:r>
        <w:rPr>
          <w:rFonts w:ascii="Arial" w:hAnsi="Arial" w:cs="Arial"/>
          <w:color w:val="222222"/>
          <w:shd w:val="clear" w:color="auto" w:fill="FFFFFF"/>
        </w:rPr>
        <w:t>Lenth</w:t>
      </w:r>
      <w:proofErr w:type="spellEnd"/>
      <w:r>
        <w:rPr>
          <w:rFonts w:ascii="Arial" w:hAnsi="Arial" w:cs="Arial"/>
          <w:color w:val="222222"/>
          <w:shd w:val="clear" w:color="auto" w:fill="FFFFFF"/>
        </w:rPr>
        <w:t xml:space="preserve">, R., </w:t>
      </w:r>
      <w:proofErr w:type="spellStart"/>
      <w:r>
        <w:rPr>
          <w:rFonts w:ascii="Arial" w:hAnsi="Arial" w:cs="Arial"/>
          <w:color w:val="222222"/>
          <w:shd w:val="clear" w:color="auto" w:fill="FFFFFF"/>
        </w:rPr>
        <w:t>Singmann</w:t>
      </w:r>
      <w:proofErr w:type="spellEnd"/>
      <w:r>
        <w:rPr>
          <w:rFonts w:ascii="Arial" w:hAnsi="Arial" w:cs="Arial"/>
          <w:color w:val="222222"/>
          <w:shd w:val="clear" w:color="auto" w:fill="FFFFFF"/>
        </w:rPr>
        <w:t xml:space="preserve">, H., Love, J., </w:t>
      </w:r>
      <w:proofErr w:type="spellStart"/>
      <w:r>
        <w:rPr>
          <w:rFonts w:ascii="Arial" w:hAnsi="Arial" w:cs="Arial"/>
          <w:color w:val="222222"/>
          <w:shd w:val="clear" w:color="auto" w:fill="FFFFFF"/>
        </w:rPr>
        <w:t>Buerkner</w:t>
      </w:r>
      <w:proofErr w:type="spellEnd"/>
      <w:r>
        <w:rPr>
          <w:rFonts w:ascii="Arial" w:hAnsi="Arial" w:cs="Arial"/>
          <w:color w:val="222222"/>
          <w:shd w:val="clear" w:color="auto" w:fill="FFFFFF"/>
        </w:rPr>
        <w:t xml:space="preserve">, P., &amp; </w:t>
      </w:r>
      <w:proofErr w:type="spellStart"/>
      <w:r>
        <w:rPr>
          <w:rFonts w:ascii="Arial" w:hAnsi="Arial" w:cs="Arial"/>
          <w:color w:val="222222"/>
          <w:shd w:val="clear" w:color="auto" w:fill="FFFFFF"/>
        </w:rPr>
        <w:t>Herve</w:t>
      </w:r>
      <w:proofErr w:type="spellEnd"/>
      <w:r>
        <w:rPr>
          <w:rFonts w:ascii="Arial" w:hAnsi="Arial" w:cs="Arial"/>
          <w:color w:val="222222"/>
          <w:shd w:val="clear" w:color="auto" w:fill="FFFFFF"/>
        </w:rPr>
        <w:t xml:space="preserve">, M. (2018). </w:t>
      </w:r>
      <w:proofErr w:type="spellStart"/>
      <w:r>
        <w:rPr>
          <w:rFonts w:ascii="Arial" w:hAnsi="Arial" w:cs="Arial"/>
          <w:color w:val="222222"/>
          <w:shd w:val="clear" w:color="auto" w:fill="FFFFFF"/>
        </w:rPr>
        <w:t>emmeans</w:t>
      </w:r>
      <w:proofErr w:type="spellEnd"/>
      <w:r>
        <w:rPr>
          <w:rFonts w:ascii="Arial" w:hAnsi="Arial" w:cs="Arial"/>
          <w:color w:val="222222"/>
          <w:shd w:val="clear" w:color="auto" w:fill="FFFFFF"/>
        </w:rPr>
        <w:t>: Estimated marginal means, aka least-squares means. R package. </w:t>
      </w:r>
      <w:r>
        <w:rPr>
          <w:rFonts w:ascii="Arial" w:hAnsi="Arial" w:cs="Arial"/>
          <w:i/>
          <w:iCs/>
          <w:color w:val="222222"/>
          <w:shd w:val="clear" w:color="auto" w:fill="FFFFFF"/>
        </w:rPr>
        <w:t xml:space="preserve">See https://CRAN. R-project. org/package= </w:t>
      </w:r>
      <w:proofErr w:type="spellStart"/>
      <w:r>
        <w:rPr>
          <w:rFonts w:ascii="Arial" w:hAnsi="Arial" w:cs="Arial"/>
          <w:i/>
          <w:iCs/>
          <w:color w:val="222222"/>
          <w:shd w:val="clear" w:color="auto" w:fill="FFFFFF"/>
        </w:rPr>
        <w:t>emmeans</w:t>
      </w:r>
      <w:proofErr w:type="spellEnd"/>
      <w:r>
        <w:rPr>
          <w:rFonts w:ascii="Arial" w:hAnsi="Arial" w:cs="Arial"/>
          <w:color w:val="222222"/>
          <w:shd w:val="clear" w:color="auto" w:fill="FFFFFF"/>
        </w:rPr>
        <w:t>.</w:t>
      </w:r>
    </w:p>
  </w:comment>
  <w:comment w:id="11" w:author="Federica Degno" w:date="2020-10-28T12:46:00Z" w:initials="FD">
    <w:p w14:paraId="584EDF00" w14:textId="40F52CBF" w:rsidR="00AC7977" w:rsidRDefault="00AC7977">
      <w:pPr>
        <w:pStyle w:val="CommentText"/>
      </w:pPr>
      <w:r>
        <w:rPr>
          <w:rStyle w:val="CommentReference"/>
        </w:rPr>
        <w:annotationRef/>
      </w:r>
      <w:r>
        <w:t xml:space="preserve">John, I think this marginal effect is </w:t>
      </w:r>
      <w:proofErr w:type="gramStart"/>
      <w:r w:rsidR="00A42F8E">
        <w:t xml:space="preserve">really </w:t>
      </w:r>
      <w:r>
        <w:t>not</w:t>
      </w:r>
      <w:proofErr w:type="gramEnd"/>
      <w:r>
        <w:t xml:space="preserve"> significant. If I run simpler models, this interaction disappears. Unfortunately, though, the systematicity with which we trim down the models means that this is the model we should report (the first one that converges without overfitting the data).</w:t>
      </w:r>
    </w:p>
  </w:comment>
  <w:comment w:id="12" w:author="Federica Degno" w:date="2020-10-28T19:31:00Z" w:initials="FD">
    <w:p w14:paraId="3864378B" w14:textId="6C05D7A8" w:rsidR="00CD70A9" w:rsidRDefault="00CD70A9">
      <w:pPr>
        <w:pStyle w:val="CommentText"/>
      </w:pPr>
      <w:r>
        <w:rPr>
          <w:rStyle w:val="CommentReference"/>
        </w:rPr>
        <w:annotationRef/>
      </w:r>
      <w:r>
        <w:t>Were these values calculated with replaced missing values?</w:t>
      </w:r>
    </w:p>
  </w:comment>
  <w:comment w:id="13" w:author="Federica Degno" w:date="2020-10-28T19:31:00Z" w:initials="FD">
    <w:p w14:paraId="1BC62D6B" w14:textId="77777777" w:rsidR="00B73CDC" w:rsidRDefault="00B73CDC" w:rsidP="00B73CDC">
      <w:pPr>
        <w:pStyle w:val="CommentText"/>
      </w:pPr>
      <w:r>
        <w:rPr>
          <w:rStyle w:val="CommentReference"/>
        </w:rPr>
        <w:annotationRef/>
      </w:r>
      <w:r>
        <w:t>Were these values calculated with replaced missing values?</w:t>
      </w:r>
    </w:p>
  </w:comment>
  <w:comment w:id="14" w:author="Federica Degno" w:date="2020-10-28T19:57:00Z" w:initials="FD">
    <w:p w14:paraId="1F8234FA" w14:textId="281EF268" w:rsidR="004D266D" w:rsidRDefault="004D266D">
      <w:pPr>
        <w:pStyle w:val="CommentText"/>
      </w:pPr>
      <w:r>
        <w:rPr>
          <w:rStyle w:val="CommentReference"/>
        </w:rPr>
        <w:annotationRef/>
      </w:r>
      <w:r>
        <w:t>John, can you please check the M and SE you have? In my frequency table it seems that in the Meaningful speech conditions participant tend to use more the Insight strategy, while in the Meaningless condition they use many different strategies.</w:t>
      </w:r>
    </w:p>
  </w:comment>
  <w:comment w:id="15" w:author="Federica Degno" w:date="2020-10-28T19:47:00Z" w:initials="FD">
    <w:p w14:paraId="5AEEA2D8" w14:textId="564C57CA" w:rsidR="00D42C8A" w:rsidRDefault="00D42C8A">
      <w:pPr>
        <w:pStyle w:val="CommentText"/>
      </w:pPr>
      <w:r>
        <w:rPr>
          <w:rStyle w:val="CommentReference"/>
        </w:rPr>
        <w:annotationRef/>
      </w:r>
      <w:r>
        <w:t>John, please check the graph ‘</w:t>
      </w:r>
      <w:r w:rsidRPr="00D42C8A">
        <w:t>Experiment3_Ratings_graph11a</w:t>
      </w:r>
      <w:r>
        <w:t>’, I think it clearly shows that the effect is driven by differences between Sound conditions when the task is hard. But if you want me to run other analyses (For each Sound condition Easy vs. Hard), no problem! Just let me know.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BFAD05" w15:done="0"/>
  <w15:commentEx w15:paraId="6C6A92BC" w15:done="0"/>
  <w15:commentEx w15:paraId="293E4436" w15:done="0"/>
  <w15:commentEx w15:paraId="4C69A1B9" w15:done="0"/>
  <w15:commentEx w15:paraId="0C7F27BF" w15:done="0"/>
  <w15:commentEx w15:paraId="71F90799" w15:done="0"/>
  <w15:commentEx w15:paraId="79A57602" w15:done="0"/>
  <w15:commentEx w15:paraId="535B5E86" w15:done="0"/>
  <w15:commentEx w15:paraId="5F5809C3" w15:done="0"/>
  <w15:commentEx w15:paraId="584EDF00" w15:done="0"/>
  <w15:commentEx w15:paraId="3864378B" w15:done="0"/>
  <w15:commentEx w15:paraId="1BC62D6B" w15:done="0"/>
  <w15:commentEx w15:paraId="1F8234FA" w15:done="0"/>
  <w15:commentEx w15:paraId="5AEEA2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BFAD05" w16cid:durableId="2343AFAC"/>
  <w16cid:commentId w16cid:paraId="6C6A92BC" w16cid:durableId="2343B029"/>
  <w16cid:commentId w16cid:paraId="293E4436" w16cid:durableId="2343B04D"/>
  <w16cid:commentId w16cid:paraId="4C69A1B9" w16cid:durableId="2343B099"/>
  <w16cid:commentId w16cid:paraId="0C7F27BF" w16cid:durableId="2343E7BA"/>
  <w16cid:commentId w16cid:paraId="71F90799" w16cid:durableId="2343B0E1"/>
  <w16cid:commentId w16cid:paraId="79A57602" w16cid:durableId="23440B2E"/>
  <w16cid:commentId w16cid:paraId="535B5E86" w16cid:durableId="23440BF3"/>
  <w16cid:commentId w16cid:paraId="5F5809C3" w16cid:durableId="23440EF4"/>
  <w16cid:commentId w16cid:paraId="584EDF00" w16cid:durableId="2343E6B9"/>
  <w16cid:commentId w16cid:paraId="3864378B" w16cid:durableId="23444588"/>
  <w16cid:commentId w16cid:paraId="1BC62D6B" w16cid:durableId="23444575"/>
  <w16cid:commentId w16cid:paraId="1F8234FA" w16cid:durableId="23444BA3"/>
  <w16cid:commentId w16cid:paraId="5AEEA2D8" w16cid:durableId="234449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2CD7E" w14:textId="77777777" w:rsidR="008F7A2F" w:rsidRDefault="008F7A2F" w:rsidP="00275030">
      <w:pPr>
        <w:spacing w:after="0" w:line="240" w:lineRule="auto"/>
      </w:pPr>
      <w:r>
        <w:separator/>
      </w:r>
    </w:p>
  </w:endnote>
  <w:endnote w:type="continuationSeparator" w:id="0">
    <w:p w14:paraId="02D5C9C2" w14:textId="77777777" w:rsidR="008F7A2F" w:rsidRDefault="008F7A2F" w:rsidP="00275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312154"/>
      <w:docPartObj>
        <w:docPartGallery w:val="Page Numbers (Bottom of Page)"/>
        <w:docPartUnique/>
      </w:docPartObj>
    </w:sdtPr>
    <w:sdtEndPr>
      <w:rPr>
        <w:noProof/>
      </w:rPr>
    </w:sdtEndPr>
    <w:sdtContent>
      <w:p w14:paraId="015C8A02" w14:textId="364C7715" w:rsidR="00AC7977" w:rsidRDefault="00AC79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3C2321" w14:textId="77777777" w:rsidR="00AC7977" w:rsidRDefault="00AC7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AC02C" w14:textId="77777777" w:rsidR="008F7A2F" w:rsidRDefault="008F7A2F" w:rsidP="00275030">
      <w:pPr>
        <w:spacing w:after="0" w:line="240" w:lineRule="auto"/>
      </w:pPr>
      <w:r>
        <w:separator/>
      </w:r>
    </w:p>
  </w:footnote>
  <w:footnote w:type="continuationSeparator" w:id="0">
    <w:p w14:paraId="5468913D" w14:textId="77777777" w:rsidR="008F7A2F" w:rsidRDefault="008F7A2F" w:rsidP="00275030">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ederica Degno">
    <w15:presenceInfo w15:providerId="Windows Live" w15:userId="71ada8a2f69064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030"/>
    <w:rsid w:val="00043162"/>
    <w:rsid w:val="00057850"/>
    <w:rsid w:val="000A3E74"/>
    <w:rsid w:val="000B2708"/>
    <w:rsid w:val="000C082E"/>
    <w:rsid w:val="000E65FB"/>
    <w:rsid w:val="00110457"/>
    <w:rsid w:val="001823DE"/>
    <w:rsid w:val="001C36C3"/>
    <w:rsid w:val="001D432E"/>
    <w:rsid w:val="001E5CEB"/>
    <w:rsid w:val="0022118D"/>
    <w:rsid w:val="002245FA"/>
    <w:rsid w:val="00275030"/>
    <w:rsid w:val="00284765"/>
    <w:rsid w:val="002D0658"/>
    <w:rsid w:val="002E5293"/>
    <w:rsid w:val="00302E64"/>
    <w:rsid w:val="003124C1"/>
    <w:rsid w:val="00326D89"/>
    <w:rsid w:val="0038354C"/>
    <w:rsid w:val="00392467"/>
    <w:rsid w:val="003D3D94"/>
    <w:rsid w:val="003E3167"/>
    <w:rsid w:val="003F6272"/>
    <w:rsid w:val="003F6858"/>
    <w:rsid w:val="004026AD"/>
    <w:rsid w:val="00450827"/>
    <w:rsid w:val="00465692"/>
    <w:rsid w:val="004677D6"/>
    <w:rsid w:val="004839E3"/>
    <w:rsid w:val="004D266D"/>
    <w:rsid w:val="004D7F0D"/>
    <w:rsid w:val="004F52D2"/>
    <w:rsid w:val="0050049F"/>
    <w:rsid w:val="00522590"/>
    <w:rsid w:val="00536514"/>
    <w:rsid w:val="00577C65"/>
    <w:rsid w:val="005917A5"/>
    <w:rsid w:val="005B44D4"/>
    <w:rsid w:val="005D1AD6"/>
    <w:rsid w:val="00613713"/>
    <w:rsid w:val="00631C7A"/>
    <w:rsid w:val="00683AF5"/>
    <w:rsid w:val="006F3063"/>
    <w:rsid w:val="00713210"/>
    <w:rsid w:val="00733E87"/>
    <w:rsid w:val="00757534"/>
    <w:rsid w:val="007941E3"/>
    <w:rsid w:val="007B4939"/>
    <w:rsid w:val="007D3E8E"/>
    <w:rsid w:val="007E0C1B"/>
    <w:rsid w:val="007E2671"/>
    <w:rsid w:val="007F3BA0"/>
    <w:rsid w:val="00827054"/>
    <w:rsid w:val="008506AE"/>
    <w:rsid w:val="00877108"/>
    <w:rsid w:val="008C7DF2"/>
    <w:rsid w:val="008E539E"/>
    <w:rsid w:val="008E7C11"/>
    <w:rsid w:val="008F7A2F"/>
    <w:rsid w:val="00926508"/>
    <w:rsid w:val="0093086A"/>
    <w:rsid w:val="009640B3"/>
    <w:rsid w:val="00973690"/>
    <w:rsid w:val="00980D22"/>
    <w:rsid w:val="009B0D98"/>
    <w:rsid w:val="009C54F6"/>
    <w:rsid w:val="009D7418"/>
    <w:rsid w:val="009D7664"/>
    <w:rsid w:val="00A11C85"/>
    <w:rsid w:val="00A20AB6"/>
    <w:rsid w:val="00A2796F"/>
    <w:rsid w:val="00A42F8E"/>
    <w:rsid w:val="00A7345E"/>
    <w:rsid w:val="00A7625B"/>
    <w:rsid w:val="00AA15CE"/>
    <w:rsid w:val="00AC7977"/>
    <w:rsid w:val="00AD3532"/>
    <w:rsid w:val="00B1217D"/>
    <w:rsid w:val="00B161EA"/>
    <w:rsid w:val="00B262BB"/>
    <w:rsid w:val="00B53AC5"/>
    <w:rsid w:val="00B73CDC"/>
    <w:rsid w:val="00B93BD9"/>
    <w:rsid w:val="00BB333B"/>
    <w:rsid w:val="00BD2C03"/>
    <w:rsid w:val="00C15D2C"/>
    <w:rsid w:val="00C26D9D"/>
    <w:rsid w:val="00C41CC4"/>
    <w:rsid w:val="00C84FE0"/>
    <w:rsid w:val="00CD2B3E"/>
    <w:rsid w:val="00CD70A9"/>
    <w:rsid w:val="00D066FB"/>
    <w:rsid w:val="00D17985"/>
    <w:rsid w:val="00D42C8A"/>
    <w:rsid w:val="00D56E54"/>
    <w:rsid w:val="00D7241B"/>
    <w:rsid w:val="00DC672B"/>
    <w:rsid w:val="00DD2650"/>
    <w:rsid w:val="00E163E6"/>
    <w:rsid w:val="00E17DCC"/>
    <w:rsid w:val="00E208C8"/>
    <w:rsid w:val="00E26B84"/>
    <w:rsid w:val="00E60D3C"/>
    <w:rsid w:val="00E80CE4"/>
    <w:rsid w:val="00E90055"/>
    <w:rsid w:val="00E90A40"/>
    <w:rsid w:val="00EA2EF8"/>
    <w:rsid w:val="00EC5BDB"/>
    <w:rsid w:val="00F630A7"/>
    <w:rsid w:val="00FB6206"/>
    <w:rsid w:val="00FC3998"/>
    <w:rsid w:val="00FC5D68"/>
    <w:rsid w:val="00FD2A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7C923"/>
  <w15:chartTrackingRefBased/>
  <w15:docId w15:val="{2A392359-8389-4083-89E3-77843761D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0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27503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eastAsia="en-GB"/>
    </w:rPr>
  </w:style>
  <w:style w:type="paragraph" w:styleId="BalloonText">
    <w:name w:val="Balloon Text"/>
    <w:basedOn w:val="Normal"/>
    <w:link w:val="BalloonTextChar"/>
    <w:uiPriority w:val="99"/>
    <w:semiHidden/>
    <w:unhideWhenUsed/>
    <w:rsid w:val="002750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5030"/>
    <w:rPr>
      <w:rFonts w:ascii="Segoe UI" w:hAnsi="Segoe UI" w:cs="Segoe UI"/>
      <w:sz w:val="18"/>
      <w:szCs w:val="18"/>
    </w:rPr>
  </w:style>
  <w:style w:type="paragraph" w:styleId="Header">
    <w:name w:val="header"/>
    <w:basedOn w:val="Normal"/>
    <w:link w:val="HeaderChar"/>
    <w:uiPriority w:val="99"/>
    <w:unhideWhenUsed/>
    <w:rsid w:val="002750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5030"/>
  </w:style>
  <w:style w:type="paragraph" w:styleId="Footer">
    <w:name w:val="footer"/>
    <w:basedOn w:val="Normal"/>
    <w:link w:val="FooterChar"/>
    <w:uiPriority w:val="99"/>
    <w:unhideWhenUsed/>
    <w:rsid w:val="002750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5030"/>
  </w:style>
  <w:style w:type="character" w:styleId="CommentReference">
    <w:name w:val="annotation reference"/>
    <w:basedOn w:val="DefaultParagraphFont"/>
    <w:uiPriority w:val="99"/>
    <w:semiHidden/>
    <w:unhideWhenUsed/>
    <w:rsid w:val="00827054"/>
    <w:rPr>
      <w:sz w:val="16"/>
      <w:szCs w:val="16"/>
    </w:rPr>
  </w:style>
  <w:style w:type="paragraph" w:styleId="CommentText">
    <w:name w:val="annotation text"/>
    <w:basedOn w:val="Normal"/>
    <w:link w:val="CommentTextChar"/>
    <w:uiPriority w:val="99"/>
    <w:semiHidden/>
    <w:unhideWhenUsed/>
    <w:rsid w:val="00827054"/>
    <w:pPr>
      <w:spacing w:line="240" w:lineRule="auto"/>
    </w:pPr>
    <w:rPr>
      <w:sz w:val="20"/>
      <w:szCs w:val="20"/>
    </w:rPr>
  </w:style>
  <w:style w:type="character" w:customStyle="1" w:styleId="CommentTextChar">
    <w:name w:val="Comment Text Char"/>
    <w:basedOn w:val="DefaultParagraphFont"/>
    <w:link w:val="CommentText"/>
    <w:uiPriority w:val="99"/>
    <w:semiHidden/>
    <w:rsid w:val="00827054"/>
    <w:rPr>
      <w:sz w:val="20"/>
      <w:szCs w:val="20"/>
    </w:rPr>
  </w:style>
  <w:style w:type="paragraph" w:styleId="CommentSubject">
    <w:name w:val="annotation subject"/>
    <w:basedOn w:val="CommentText"/>
    <w:next w:val="CommentText"/>
    <w:link w:val="CommentSubjectChar"/>
    <w:uiPriority w:val="99"/>
    <w:semiHidden/>
    <w:unhideWhenUsed/>
    <w:rsid w:val="00827054"/>
    <w:rPr>
      <w:b/>
      <w:bCs/>
    </w:rPr>
  </w:style>
  <w:style w:type="character" w:customStyle="1" w:styleId="CommentSubjectChar">
    <w:name w:val="Comment Subject Char"/>
    <w:basedOn w:val="CommentTextChar"/>
    <w:link w:val="CommentSubject"/>
    <w:uiPriority w:val="99"/>
    <w:semiHidden/>
    <w:rsid w:val="00827054"/>
    <w:rPr>
      <w:b/>
      <w:bCs/>
      <w:sz w:val="20"/>
      <w:szCs w:val="20"/>
    </w:rPr>
  </w:style>
  <w:style w:type="character" w:styleId="Emphasis">
    <w:name w:val="Emphasis"/>
    <w:basedOn w:val="DefaultParagraphFont"/>
    <w:uiPriority w:val="20"/>
    <w:qFormat/>
    <w:rsid w:val="00827054"/>
    <w:rPr>
      <w:i/>
      <w:iCs/>
    </w:rPr>
  </w:style>
  <w:style w:type="character" w:styleId="Hyperlink">
    <w:name w:val="Hyperlink"/>
    <w:basedOn w:val="DefaultParagraphFont"/>
    <w:uiPriority w:val="99"/>
    <w:semiHidden/>
    <w:unhideWhenUsed/>
    <w:rsid w:val="00827054"/>
    <w:rPr>
      <w:color w:val="0000FF"/>
      <w:u w:val="single"/>
    </w:rPr>
  </w:style>
  <w:style w:type="paragraph" w:styleId="Revision">
    <w:name w:val="Revision"/>
    <w:hidden/>
    <w:uiPriority w:val="99"/>
    <w:semiHidden/>
    <w:rsid w:val="009D74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815451">
      <w:bodyDiv w:val="1"/>
      <w:marLeft w:val="0"/>
      <w:marRight w:val="0"/>
      <w:marTop w:val="0"/>
      <w:marBottom w:val="0"/>
      <w:divBdr>
        <w:top w:val="none" w:sz="0" w:space="0" w:color="auto"/>
        <w:left w:val="none" w:sz="0" w:space="0" w:color="auto"/>
        <w:bottom w:val="none" w:sz="0" w:space="0" w:color="auto"/>
        <w:right w:val="none" w:sz="0" w:space="0" w:color="auto"/>
      </w:divBdr>
    </w:div>
    <w:div w:id="667439101">
      <w:bodyDiv w:val="1"/>
      <w:marLeft w:val="0"/>
      <w:marRight w:val="0"/>
      <w:marTop w:val="0"/>
      <w:marBottom w:val="0"/>
      <w:divBdr>
        <w:top w:val="none" w:sz="0" w:space="0" w:color="auto"/>
        <w:left w:val="none" w:sz="0" w:space="0" w:color="auto"/>
        <w:bottom w:val="none" w:sz="0" w:space="0" w:color="auto"/>
        <w:right w:val="none" w:sz="0" w:space="0" w:color="auto"/>
      </w:divBdr>
    </w:div>
    <w:div w:id="200149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doi.org/10.18637/jss.v082.i13" TargetMode="External"/><Relationship Id="rId2" Type="http://schemas.openxmlformats.org/officeDocument/2006/relationships/hyperlink" Target="http://www.stats.ox.ac.uk/pub/MASS4/" TargetMode="External"/><Relationship Id="rId1" Type="http://schemas.openxmlformats.org/officeDocument/2006/relationships/hyperlink" Target="https://doi.org/10.18637/jss.v067.i01" TargetMode="External"/><Relationship Id="rId4" Type="http://schemas.openxmlformats.org/officeDocument/2006/relationships/hyperlink" Target="http://www.cran.r-project.org/package=ordinal/" TargetMode="External"/></Relationship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D:\1.%20Papers%202020\JCP%20-%20Amory%20&amp;%20Jasmin%20SI%20-%202020\1st%20Submission\Graphs%20JCP%20SI.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'Exp 3 Rates'!$A$2</c:f>
              <c:strCache>
                <c:ptCount val="1"/>
                <c:pt idx="0">
                  <c:v>Easy CRAT problems</c:v>
                </c:pt>
              </c:strCache>
            </c:strRef>
          </c:tx>
          <c:spPr>
            <a:solidFill>
              <a:schemeClr val="bg1">
                <a:lumMod val="85000"/>
              </a:schemeClr>
            </a:solidFill>
            <a:ln>
              <a:solidFill>
                <a:schemeClr val="tx1"/>
              </a:solidFill>
            </a:ln>
            <a:effectLst/>
          </c:spPr>
          <c:invertIfNegative val="0"/>
          <c:errBars>
            <c:errBarType val="both"/>
            <c:errValType val="cust"/>
            <c:noEndCap val="0"/>
            <c:plus>
              <c:numRef>
                <c:f>'Exp 3 Rates'!$B$8:$D$8</c:f>
                <c:numCache>
                  <c:formatCode>General</c:formatCode>
                  <c:ptCount val="3"/>
                  <c:pt idx="0">
                    <c:v>0.04</c:v>
                  </c:pt>
                  <c:pt idx="1">
                    <c:v>0.04</c:v>
                  </c:pt>
                  <c:pt idx="2">
                    <c:v>0.03</c:v>
                  </c:pt>
                </c:numCache>
              </c:numRef>
            </c:plus>
            <c:minus>
              <c:numRef>
                <c:f>'Exp 3 Rates'!$B$8:$D$8</c:f>
                <c:numCache>
                  <c:formatCode>General</c:formatCode>
                  <c:ptCount val="3"/>
                  <c:pt idx="0">
                    <c:v>0.04</c:v>
                  </c:pt>
                  <c:pt idx="1">
                    <c:v>0.04</c:v>
                  </c:pt>
                  <c:pt idx="2">
                    <c:v>0.03</c:v>
                  </c:pt>
                </c:numCache>
              </c:numRef>
            </c:minus>
            <c:spPr>
              <a:noFill/>
              <a:ln w="9525" cap="flat" cmpd="sng" algn="ctr">
                <a:solidFill>
                  <a:schemeClr val="tx1">
                    <a:lumMod val="65000"/>
                    <a:lumOff val="35000"/>
                  </a:schemeClr>
                </a:solidFill>
                <a:round/>
              </a:ln>
              <a:effectLst/>
            </c:spPr>
          </c:errBars>
          <c:cat>
            <c:strRef>
              <c:f>'Exp 3 Rates'!$B$1:$D$1</c:f>
              <c:strCache>
                <c:ptCount val="3"/>
                <c:pt idx="0">
                  <c:v>Quiet</c:v>
                </c:pt>
                <c:pt idx="1">
                  <c:v>Meaningless speech</c:v>
                </c:pt>
                <c:pt idx="2">
                  <c:v>Meaningful speech</c:v>
                </c:pt>
              </c:strCache>
            </c:strRef>
          </c:cat>
          <c:val>
            <c:numRef>
              <c:f>'Exp 3 Rates'!$B$2:$D$2</c:f>
              <c:numCache>
                <c:formatCode>General</c:formatCode>
                <c:ptCount val="3"/>
                <c:pt idx="0">
                  <c:v>0.5</c:v>
                </c:pt>
                <c:pt idx="1">
                  <c:v>0.47</c:v>
                </c:pt>
                <c:pt idx="2">
                  <c:v>0.4</c:v>
                </c:pt>
              </c:numCache>
            </c:numRef>
          </c:val>
          <c:extLst>
            <c:ext xmlns:c16="http://schemas.microsoft.com/office/drawing/2014/chart" uri="{C3380CC4-5D6E-409C-BE32-E72D297353CC}">
              <c16:uniqueId val="{00000000-B435-46FB-8B36-8E199D5AB911}"/>
            </c:ext>
          </c:extLst>
        </c:ser>
        <c:ser>
          <c:idx val="1"/>
          <c:order val="1"/>
          <c:tx>
            <c:strRef>
              <c:f>'Exp 3 Rates'!$A$3</c:f>
              <c:strCache>
                <c:ptCount val="1"/>
                <c:pt idx="0">
                  <c:v>Difficult CRAT problems</c:v>
                </c:pt>
              </c:strCache>
            </c:strRef>
          </c:tx>
          <c:spPr>
            <a:solidFill>
              <a:schemeClr val="bg1">
                <a:lumMod val="50000"/>
              </a:schemeClr>
            </a:solidFill>
            <a:ln>
              <a:solidFill>
                <a:schemeClr val="tx1"/>
              </a:solidFill>
            </a:ln>
            <a:effectLst/>
          </c:spPr>
          <c:invertIfNegative val="0"/>
          <c:errBars>
            <c:errBarType val="both"/>
            <c:errValType val="cust"/>
            <c:noEndCap val="0"/>
            <c:plus>
              <c:numRef>
                <c:f>'Exp 3 Rates'!$B$9:$D$9</c:f>
                <c:numCache>
                  <c:formatCode>General</c:formatCode>
                  <c:ptCount val="3"/>
                  <c:pt idx="0">
                    <c:v>0.04</c:v>
                  </c:pt>
                  <c:pt idx="1">
                    <c:v>0.03</c:v>
                  </c:pt>
                  <c:pt idx="2">
                    <c:v>0.03</c:v>
                  </c:pt>
                </c:numCache>
              </c:numRef>
            </c:plus>
            <c:minus>
              <c:numRef>
                <c:f>'Exp 3 Rates'!$B$9:$D$9</c:f>
                <c:numCache>
                  <c:formatCode>General</c:formatCode>
                  <c:ptCount val="3"/>
                  <c:pt idx="0">
                    <c:v>0.04</c:v>
                  </c:pt>
                  <c:pt idx="1">
                    <c:v>0.03</c:v>
                  </c:pt>
                  <c:pt idx="2">
                    <c:v>0.03</c:v>
                  </c:pt>
                </c:numCache>
              </c:numRef>
            </c:minus>
            <c:spPr>
              <a:noFill/>
              <a:ln w="9525" cap="flat" cmpd="sng" algn="ctr">
                <a:solidFill>
                  <a:schemeClr val="tx1">
                    <a:lumMod val="65000"/>
                    <a:lumOff val="35000"/>
                  </a:schemeClr>
                </a:solidFill>
                <a:round/>
              </a:ln>
              <a:effectLst/>
            </c:spPr>
          </c:errBars>
          <c:cat>
            <c:strRef>
              <c:f>'Exp 3 Rates'!$B$1:$D$1</c:f>
              <c:strCache>
                <c:ptCount val="3"/>
                <c:pt idx="0">
                  <c:v>Quiet</c:v>
                </c:pt>
                <c:pt idx="1">
                  <c:v>Meaningless speech</c:v>
                </c:pt>
                <c:pt idx="2">
                  <c:v>Meaningful speech</c:v>
                </c:pt>
              </c:strCache>
            </c:strRef>
          </c:cat>
          <c:val>
            <c:numRef>
              <c:f>'Exp 3 Rates'!$B$3:$D$3</c:f>
              <c:numCache>
                <c:formatCode>General</c:formatCode>
                <c:ptCount val="3"/>
                <c:pt idx="0">
                  <c:v>0.31</c:v>
                </c:pt>
                <c:pt idx="1">
                  <c:v>0.2</c:v>
                </c:pt>
                <c:pt idx="2">
                  <c:v>0.16</c:v>
                </c:pt>
              </c:numCache>
            </c:numRef>
          </c:val>
          <c:extLst>
            <c:ext xmlns:c16="http://schemas.microsoft.com/office/drawing/2014/chart" uri="{C3380CC4-5D6E-409C-BE32-E72D297353CC}">
              <c16:uniqueId val="{00000001-B435-46FB-8B36-8E199D5AB911}"/>
            </c:ext>
          </c:extLst>
        </c:ser>
        <c:dLbls>
          <c:showLegendKey val="0"/>
          <c:showVal val="0"/>
          <c:showCatName val="0"/>
          <c:showSerName val="0"/>
          <c:showPercent val="0"/>
          <c:showBubbleSize val="0"/>
        </c:dLbls>
        <c:gapWidth val="219"/>
        <c:overlap val="-27"/>
        <c:axId val="348239232"/>
        <c:axId val="348238248"/>
      </c:barChart>
      <c:catAx>
        <c:axId val="3482392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baseline="0">
                    <a:latin typeface="Times New Roman" panose="02020603050405020304" pitchFamily="18" charset="0"/>
                    <a:cs typeface="Times New Roman" panose="02020603050405020304" pitchFamily="18" charset="0"/>
                  </a:rPr>
                  <a:t>Sound condition</a:t>
                </a:r>
                <a:endParaRPr lang="en-GB">
                  <a:latin typeface="Times New Roman" panose="02020603050405020304" pitchFamily="18" charset="0"/>
                  <a:cs typeface="Times New Roman" panose="02020603050405020304" pitchFamily="18" charset="0"/>
                </a:endParaRPr>
              </a:p>
            </c:rich>
          </c:tx>
          <c:layout>
            <c:manualLayout>
              <c:xMode val="edge"/>
              <c:yMode val="edge"/>
              <c:x val="0.44746172353455815"/>
              <c:y val="0.8144889180519101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out"/>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348238248"/>
        <c:crosses val="autoZero"/>
        <c:auto val="1"/>
        <c:lblAlgn val="ctr"/>
        <c:lblOffset val="100"/>
        <c:noMultiLvlLbl val="0"/>
      </c:catAx>
      <c:valAx>
        <c:axId val="348238248"/>
        <c:scaling>
          <c:orientation val="minMax"/>
          <c:max val="0.8"/>
          <c:min val="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latin typeface="Times New Roman" panose="02020603050405020304" pitchFamily="18" charset="0"/>
                    <a:cs typeface="Times New Roman" panose="02020603050405020304" pitchFamily="18" charset="0"/>
                  </a:rPr>
                  <a:t>Mean Solution Rate</a:t>
                </a:r>
              </a:p>
            </c:rich>
          </c:tx>
          <c:layout>
            <c:manualLayout>
              <c:xMode val="edge"/>
              <c:yMode val="edge"/>
              <c:x val="0"/>
              <c:y val="0.2016655730533683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solidFill>
              <a:schemeClr val="bg1">
                <a:lumMod val="85000"/>
              </a:schemeClr>
            </a:solid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348239232"/>
        <c:crosses val="autoZero"/>
        <c:crossBetween val="between"/>
        <c:majorUnit val="0.2"/>
      </c:valAx>
      <c:spPr>
        <a:noFill/>
        <a:ln>
          <a:noFill/>
        </a:ln>
        <a:effectLst/>
      </c:spPr>
    </c:plotArea>
    <c:legend>
      <c:legendPos val="b"/>
      <c:layout>
        <c:manualLayout>
          <c:xMode val="edge"/>
          <c:yMode val="edge"/>
          <c:x val="0.33930468066491687"/>
          <c:y val="9.321595217264507E-2"/>
          <c:w val="0.66069531933508308"/>
          <c:h val="7.345071449402157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lumMod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755</TotalTime>
  <Pages>8</Pages>
  <Words>1825</Words>
  <Characters>10406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Degno</dc:creator>
  <cp:keywords/>
  <dc:description/>
  <cp:lastModifiedBy>Federica Degno</cp:lastModifiedBy>
  <cp:revision>9</cp:revision>
  <dcterms:created xsi:type="dcterms:W3CDTF">2020-10-27T21:16:00Z</dcterms:created>
  <dcterms:modified xsi:type="dcterms:W3CDTF">2020-10-28T20:01:00Z</dcterms:modified>
</cp:coreProperties>
</file>